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845B69" w14:textId="14EC135A" w:rsidR="0075039D" w:rsidRPr="00E5005B" w:rsidRDefault="0075039D" w:rsidP="0075039D">
      <w:pPr>
        <w:spacing w:afterLines="120" w:after="288" w:line="312" w:lineRule="auto"/>
        <w:jc w:val="center"/>
        <w:rPr>
          <w:rFonts w:ascii="Arial" w:hAnsi="Arial" w:cs="Arial"/>
          <w:b/>
          <w:bCs/>
          <w:color w:val="000000" w:themeColor="text1"/>
          <w:sz w:val="14"/>
          <w:szCs w:val="20"/>
        </w:rPr>
      </w:pPr>
      <w:bookmarkStart w:id="0" w:name="_GoBack"/>
      <w:bookmarkEnd w:id="0"/>
      <w:r w:rsidRPr="00E5005B">
        <w:rPr>
          <w:rFonts w:ascii="Arial" w:hAnsi="Arial" w:cs="Arial"/>
          <w:b/>
          <w:bCs/>
          <w:color w:val="000000" w:themeColor="text1"/>
          <w:sz w:val="14"/>
          <w:szCs w:val="20"/>
        </w:rPr>
        <w:t>MODELO DE TERMO DE CONTRATO</w:t>
      </w:r>
      <w:r w:rsidRPr="00E5005B">
        <w:rPr>
          <w:rFonts w:ascii="Arial" w:hAnsi="Arial" w:cs="Arial"/>
          <w:b/>
          <w:bCs/>
          <w:color w:val="000000" w:themeColor="text1"/>
          <w:sz w:val="14"/>
          <w:szCs w:val="20"/>
        </w:rPr>
        <w:br/>
        <w:t>Lei nº 14.133, de 1º de abril de 2021</w:t>
      </w:r>
      <w:r w:rsidRPr="00E5005B">
        <w:rPr>
          <w:rFonts w:ascii="Arial" w:hAnsi="Arial" w:cs="Arial"/>
          <w:b/>
          <w:bCs/>
          <w:color w:val="000000" w:themeColor="text1"/>
          <w:sz w:val="14"/>
          <w:szCs w:val="20"/>
        </w:rPr>
        <w:br/>
        <w:t xml:space="preserve">AQUISIÇÕES – </w:t>
      </w:r>
      <w:proofErr w:type="gramStart"/>
      <w:r w:rsidRPr="00E5005B">
        <w:rPr>
          <w:rFonts w:ascii="Arial" w:hAnsi="Arial" w:cs="Arial"/>
          <w:b/>
          <w:bCs/>
          <w:color w:val="000000" w:themeColor="text1"/>
          <w:sz w:val="14"/>
          <w:szCs w:val="20"/>
        </w:rPr>
        <w:t>LICITAÇÃO</w:t>
      </w:r>
      <w:proofErr w:type="gramEnd"/>
    </w:p>
    <w:p w14:paraId="1A80153D" w14:textId="78DF4D8F" w:rsidR="00BE137E" w:rsidRPr="004827F2" w:rsidRDefault="007A455D" w:rsidP="00D01ED2">
      <w:pPr>
        <w:spacing w:before="120" w:afterLines="120" w:after="288" w:line="312" w:lineRule="auto"/>
        <w:jc w:val="center"/>
        <w:rPr>
          <w:rFonts w:ascii="Arial" w:hAnsi="Arial" w:cs="Arial"/>
          <w:b/>
          <w:bCs/>
          <w:color w:val="000000" w:themeColor="text1"/>
          <w:sz w:val="20"/>
          <w:szCs w:val="20"/>
        </w:rPr>
      </w:pPr>
      <w:r w:rsidRPr="004827F2">
        <w:rPr>
          <w:rFonts w:ascii="Arial" w:hAnsi="Arial" w:cs="Arial"/>
          <w:noProof/>
          <w:color w:val="000000"/>
          <w:sz w:val="20"/>
          <w:szCs w:val="20"/>
        </w:rPr>
        <w:drawing>
          <wp:anchor distT="0" distB="0" distL="114300" distR="114300" simplePos="0" relativeHeight="251658240" behindDoc="0" locked="0" layoutInCell="1" allowOverlap="1" wp14:anchorId="491EB5D4" wp14:editId="0285A752">
            <wp:simplePos x="0" y="0"/>
            <wp:positionH relativeFrom="margin">
              <wp:posOffset>2813685</wp:posOffset>
            </wp:positionH>
            <wp:positionV relativeFrom="paragraph">
              <wp:posOffset>70485</wp:posOffset>
            </wp:positionV>
            <wp:extent cx="531495" cy="581025"/>
            <wp:effectExtent l="0" t="0" r="1905" b="9525"/>
            <wp:wrapSquare wrapText="bothSides"/>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31495" cy="581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B26C647" w14:textId="77777777" w:rsidR="002226F5" w:rsidRPr="004827F2" w:rsidRDefault="002226F5" w:rsidP="00D01ED2">
      <w:pPr>
        <w:spacing w:before="120" w:afterLines="120" w:after="288" w:line="312" w:lineRule="auto"/>
        <w:jc w:val="center"/>
        <w:rPr>
          <w:rFonts w:ascii="Arial" w:hAnsi="Arial" w:cs="Arial"/>
          <w:b/>
          <w:i/>
          <w:color w:val="FF0000"/>
          <w:sz w:val="20"/>
          <w:szCs w:val="20"/>
        </w:rPr>
      </w:pPr>
    </w:p>
    <w:p w14:paraId="5624630B" w14:textId="77777777" w:rsidR="001C1942" w:rsidRDefault="001C1942" w:rsidP="001C1942">
      <w:pPr>
        <w:spacing w:line="276" w:lineRule="auto"/>
        <w:ind w:firstLine="567"/>
        <w:jc w:val="center"/>
        <w:rPr>
          <w:rFonts w:cs="Arial"/>
          <w:b/>
          <w:szCs w:val="20"/>
        </w:rPr>
      </w:pPr>
      <w:r w:rsidRPr="001545A1">
        <w:rPr>
          <w:rFonts w:cs="Arial"/>
          <w:b/>
          <w:szCs w:val="20"/>
        </w:rPr>
        <w:t xml:space="preserve">CONSELHO REGIONAL DE FARMÁCIA </w:t>
      </w:r>
    </w:p>
    <w:p w14:paraId="4CF88419" w14:textId="77777777" w:rsidR="001C1942" w:rsidRPr="001545A1" w:rsidRDefault="001C1942" w:rsidP="001C1942">
      <w:pPr>
        <w:spacing w:line="276" w:lineRule="auto"/>
        <w:ind w:firstLine="567"/>
        <w:jc w:val="center"/>
        <w:rPr>
          <w:rFonts w:cs="Arial"/>
          <w:b/>
          <w:szCs w:val="20"/>
        </w:rPr>
      </w:pPr>
      <w:r w:rsidRPr="001545A1">
        <w:rPr>
          <w:rFonts w:cs="Arial"/>
          <w:b/>
          <w:szCs w:val="20"/>
        </w:rPr>
        <w:t>DO ESTADO DO RIO DE JANEIRO – CRF-RJ</w:t>
      </w:r>
    </w:p>
    <w:p w14:paraId="3EBB8021" w14:textId="1A875DC1" w:rsidR="00BE137E" w:rsidRPr="004827F2" w:rsidRDefault="00BE137E" w:rsidP="007A455D">
      <w:pPr>
        <w:spacing w:before="120" w:afterLines="120" w:after="288" w:line="312" w:lineRule="auto"/>
        <w:jc w:val="center"/>
        <w:rPr>
          <w:rFonts w:ascii="Arial" w:eastAsia="Times New Roman" w:hAnsi="Arial" w:cs="Arial"/>
          <w:b/>
          <w:i/>
          <w:color w:val="FF0000"/>
          <w:sz w:val="20"/>
          <w:szCs w:val="20"/>
        </w:rPr>
      </w:pPr>
    </w:p>
    <w:p w14:paraId="4334F8EC" w14:textId="0B64ADDB" w:rsidR="00BE137E" w:rsidRPr="004827F2" w:rsidRDefault="00BE137E" w:rsidP="00D01ED2">
      <w:pPr>
        <w:spacing w:before="120" w:afterLines="120" w:after="288" w:line="312" w:lineRule="auto"/>
        <w:jc w:val="center"/>
        <w:rPr>
          <w:rFonts w:ascii="Arial" w:hAnsi="Arial" w:cs="Arial"/>
          <w:bCs/>
          <w:color w:val="000000"/>
          <w:sz w:val="20"/>
          <w:szCs w:val="20"/>
        </w:rPr>
      </w:pPr>
      <w:r w:rsidRPr="004827F2">
        <w:rPr>
          <w:rFonts w:ascii="Arial" w:hAnsi="Arial" w:cs="Arial"/>
          <w:color w:val="000000"/>
          <w:sz w:val="20"/>
          <w:szCs w:val="20"/>
        </w:rPr>
        <w:t>(Processo Administrativo n</w:t>
      </w:r>
      <w:r w:rsidRPr="004827F2">
        <w:rPr>
          <w:rFonts w:ascii="Arial" w:hAnsi="Arial" w:cs="Arial"/>
          <w:bCs/>
          <w:color w:val="000000"/>
          <w:sz w:val="20"/>
          <w:szCs w:val="20"/>
        </w:rPr>
        <w:t>°</w:t>
      </w:r>
      <w:r w:rsidR="001C1942">
        <w:rPr>
          <w:rFonts w:ascii="Arial" w:hAnsi="Arial" w:cs="Arial"/>
          <w:bCs/>
          <w:color w:val="000000"/>
          <w:sz w:val="20"/>
          <w:szCs w:val="20"/>
        </w:rPr>
        <w:t xml:space="preserve"> </w:t>
      </w:r>
      <w:r w:rsidR="003401BF">
        <w:rPr>
          <w:rFonts w:ascii="Arial" w:hAnsi="Arial" w:cs="Arial"/>
          <w:bCs/>
          <w:color w:val="000000"/>
          <w:sz w:val="20"/>
          <w:szCs w:val="20"/>
        </w:rPr>
        <w:t>09</w:t>
      </w:r>
      <w:r w:rsidR="001929F3">
        <w:rPr>
          <w:rFonts w:ascii="Arial" w:hAnsi="Arial" w:cs="Arial"/>
          <w:bCs/>
          <w:color w:val="000000"/>
          <w:sz w:val="20"/>
          <w:szCs w:val="20"/>
        </w:rPr>
        <w:t>/202</w:t>
      </w:r>
      <w:r w:rsidR="003401BF">
        <w:rPr>
          <w:rFonts w:ascii="Arial" w:hAnsi="Arial" w:cs="Arial"/>
          <w:bCs/>
          <w:color w:val="000000"/>
          <w:sz w:val="20"/>
          <w:szCs w:val="20"/>
        </w:rPr>
        <w:t>5</w:t>
      </w:r>
      <w:r w:rsidRPr="004827F2">
        <w:rPr>
          <w:rFonts w:ascii="Arial" w:hAnsi="Arial" w:cs="Arial"/>
          <w:bCs/>
          <w:color w:val="000000"/>
          <w:sz w:val="20"/>
          <w:szCs w:val="20"/>
        </w:rPr>
        <w:t>)</w:t>
      </w:r>
    </w:p>
    <w:p w14:paraId="08652D9C" w14:textId="3E4F5304" w:rsidR="00DC41DD" w:rsidRPr="004827F2" w:rsidRDefault="00DC41DD" w:rsidP="00D01ED2">
      <w:pPr>
        <w:pStyle w:val="Prembulo"/>
        <w:spacing w:before="120" w:afterLines="120" w:after="288" w:line="312" w:lineRule="auto"/>
        <w:rPr>
          <w:bCs w:val="0"/>
        </w:rPr>
      </w:pPr>
      <w:r w:rsidRPr="004827F2">
        <w:rPr>
          <w:bCs w:val="0"/>
        </w:rPr>
        <w:t xml:space="preserve">CONTRATO ADMINISTRATIVO </w:t>
      </w:r>
      <w:proofErr w:type="gramStart"/>
      <w:r w:rsidRPr="004827F2">
        <w:rPr>
          <w:bCs w:val="0"/>
        </w:rPr>
        <w:t>Nº ...</w:t>
      </w:r>
      <w:proofErr w:type="gramEnd"/>
      <w:r w:rsidRPr="004827F2">
        <w:rPr>
          <w:bCs w:val="0"/>
        </w:rPr>
        <w:t xml:space="preserve">...../...., QUE FAZEM ENTRE SI A UNIÃO, POR INTERMÉDIO DO (A) ......................................................... </w:t>
      </w:r>
      <w:proofErr w:type="gramStart"/>
      <w:r w:rsidRPr="004827F2">
        <w:rPr>
          <w:bCs w:val="0"/>
        </w:rPr>
        <w:t>E ...</w:t>
      </w:r>
      <w:proofErr w:type="gramEnd"/>
      <w:r w:rsidRPr="004827F2">
        <w:rPr>
          <w:bCs w:val="0"/>
        </w:rPr>
        <w:t xml:space="preserve">..........................................................  </w:t>
      </w:r>
    </w:p>
    <w:p w14:paraId="2C937491" w14:textId="627387FE" w:rsidR="00DC41DD" w:rsidRPr="004827F2" w:rsidRDefault="001C1942" w:rsidP="00D61A41">
      <w:pPr>
        <w:spacing w:before="120" w:after="120" w:line="276" w:lineRule="auto"/>
        <w:ind w:firstLine="1418"/>
        <w:jc w:val="both"/>
        <w:rPr>
          <w:rFonts w:ascii="Arial" w:eastAsia="Arial" w:hAnsi="Arial" w:cs="Arial"/>
          <w:sz w:val="20"/>
          <w:szCs w:val="20"/>
        </w:rPr>
      </w:pPr>
      <w:r>
        <w:rPr>
          <w:rFonts w:ascii="Arial" w:eastAsia="Arial" w:hAnsi="Arial" w:cs="Arial"/>
          <w:color w:val="FF0000"/>
          <w:sz w:val="20"/>
          <w:szCs w:val="20"/>
        </w:rPr>
        <w:t>O</w:t>
      </w:r>
      <w:r w:rsidRPr="00F82644">
        <w:rPr>
          <w:rFonts w:ascii="Arial" w:eastAsia="Arial" w:hAnsi="Arial" w:cs="Arial"/>
          <w:color w:val="FF0000"/>
          <w:sz w:val="20"/>
          <w:szCs w:val="20"/>
        </w:rPr>
        <w:t xml:space="preserve"> CONSELHO REGIONAL DE FARMÁCIA DO</w:t>
      </w:r>
      <w:r>
        <w:rPr>
          <w:rFonts w:ascii="Arial" w:eastAsia="Arial" w:hAnsi="Arial" w:cs="Arial"/>
          <w:color w:val="FF0000"/>
          <w:sz w:val="20"/>
          <w:szCs w:val="20"/>
        </w:rPr>
        <w:t xml:space="preserve"> </w:t>
      </w:r>
      <w:r w:rsidRPr="00F82644">
        <w:rPr>
          <w:rFonts w:ascii="Arial" w:eastAsia="Arial" w:hAnsi="Arial" w:cs="Arial"/>
          <w:color w:val="FF0000"/>
          <w:sz w:val="20"/>
          <w:szCs w:val="20"/>
        </w:rPr>
        <w:t>ESTADO DO RIO DE JANEIRO - CRF-RJ</w:t>
      </w:r>
      <w:r>
        <w:rPr>
          <w:rFonts w:ascii="Arial" w:eastAsia="Arial" w:hAnsi="Arial" w:cs="Arial"/>
          <w:sz w:val="20"/>
          <w:szCs w:val="20"/>
        </w:rPr>
        <w:t xml:space="preserve">, com sede na </w:t>
      </w:r>
      <w:r w:rsidRPr="000B4276">
        <w:rPr>
          <w:rFonts w:ascii="Arial" w:eastAsia="Arial" w:hAnsi="Arial" w:cs="Arial"/>
          <w:sz w:val="20"/>
          <w:szCs w:val="20"/>
        </w:rPr>
        <w:t>Rua Afonso Pena, 115, Tijuca, na cidade do Rio de Janeiro/RJ, inscrito no CNPJ sob o nº 33.661.414/0001-10</w:t>
      </w:r>
      <w:r w:rsidR="00DC41DD" w:rsidRPr="004827F2">
        <w:rPr>
          <w:rFonts w:ascii="Arial" w:eastAsia="Arial" w:hAnsi="Arial" w:cs="Arial"/>
          <w:sz w:val="20"/>
          <w:szCs w:val="20"/>
        </w:rPr>
        <w:t xml:space="preserve">, neste ato </w:t>
      </w:r>
      <w:proofErr w:type="gramStart"/>
      <w:r w:rsidR="00DC41DD" w:rsidRPr="004827F2">
        <w:rPr>
          <w:rFonts w:ascii="Arial" w:eastAsia="Arial" w:hAnsi="Arial" w:cs="Arial"/>
          <w:sz w:val="20"/>
          <w:szCs w:val="20"/>
        </w:rPr>
        <w:t>representado(</w:t>
      </w:r>
      <w:proofErr w:type="gramEnd"/>
      <w:r w:rsidR="00DC41DD" w:rsidRPr="004827F2">
        <w:rPr>
          <w:rFonts w:ascii="Arial" w:eastAsia="Arial" w:hAnsi="Arial" w:cs="Arial"/>
          <w:sz w:val="20"/>
          <w:szCs w:val="20"/>
        </w:rPr>
        <w:t xml:space="preserve">a) pelo(a) </w:t>
      </w:r>
      <w:r w:rsidR="00DC41DD" w:rsidRPr="004827F2">
        <w:rPr>
          <w:rFonts w:ascii="Arial" w:eastAsia="Arial" w:hAnsi="Arial" w:cs="Arial"/>
          <w:color w:val="FF0000"/>
          <w:sz w:val="20"/>
          <w:szCs w:val="20"/>
        </w:rPr>
        <w:t>......................... (</w:t>
      </w:r>
      <w:r w:rsidR="00DC41DD" w:rsidRPr="004827F2">
        <w:rPr>
          <w:rFonts w:ascii="Arial" w:eastAsia="Arial" w:hAnsi="Arial" w:cs="Arial"/>
          <w:i/>
          <w:iCs/>
          <w:color w:val="FF0000"/>
          <w:sz w:val="20"/>
          <w:szCs w:val="20"/>
        </w:rPr>
        <w:t>cargo e nome</w:t>
      </w:r>
      <w:r w:rsidR="00DC41DD" w:rsidRPr="004827F2">
        <w:rPr>
          <w:rFonts w:ascii="Arial" w:eastAsia="Arial" w:hAnsi="Arial" w:cs="Arial"/>
          <w:color w:val="FF0000"/>
          <w:sz w:val="20"/>
          <w:szCs w:val="20"/>
        </w:rPr>
        <w:t>)</w:t>
      </w:r>
      <w:r w:rsidR="00DC41DD" w:rsidRPr="004827F2">
        <w:rPr>
          <w:rFonts w:ascii="Arial" w:eastAsia="Arial" w:hAnsi="Arial" w:cs="Arial"/>
          <w:sz w:val="20"/>
          <w:szCs w:val="20"/>
        </w:rPr>
        <w:t xml:space="preserve">, </w:t>
      </w:r>
      <w:proofErr w:type="gramStart"/>
      <w:r w:rsidR="00DC41DD" w:rsidRPr="004827F2">
        <w:rPr>
          <w:rFonts w:ascii="Arial" w:eastAsia="Arial" w:hAnsi="Arial" w:cs="Arial"/>
          <w:sz w:val="20"/>
          <w:szCs w:val="20"/>
        </w:rPr>
        <w:t>nomeado(</w:t>
      </w:r>
      <w:proofErr w:type="gramEnd"/>
      <w:r w:rsidR="00DC41DD" w:rsidRPr="004827F2">
        <w:rPr>
          <w:rFonts w:ascii="Arial" w:eastAsia="Arial" w:hAnsi="Arial" w:cs="Arial"/>
          <w:sz w:val="20"/>
          <w:szCs w:val="20"/>
        </w:rPr>
        <w:t xml:space="preserve">a) pela Portaria nº </w:t>
      </w:r>
      <w:r w:rsidR="00DC41DD" w:rsidRPr="004827F2">
        <w:rPr>
          <w:rFonts w:ascii="Arial" w:eastAsia="Arial" w:hAnsi="Arial" w:cs="Arial"/>
          <w:color w:val="FF0000"/>
          <w:sz w:val="20"/>
          <w:szCs w:val="20"/>
        </w:rPr>
        <w:t>......</w:t>
      </w:r>
      <w:r w:rsidR="00DC41DD" w:rsidRPr="004827F2">
        <w:rPr>
          <w:rFonts w:ascii="Arial" w:eastAsia="Arial" w:hAnsi="Arial" w:cs="Arial"/>
          <w:sz w:val="20"/>
          <w:szCs w:val="20"/>
        </w:rPr>
        <w:t xml:space="preserve">, de </w:t>
      </w:r>
      <w:r w:rsidR="00DC41DD" w:rsidRPr="004827F2">
        <w:rPr>
          <w:rFonts w:ascii="Arial" w:eastAsia="Arial" w:hAnsi="Arial" w:cs="Arial"/>
          <w:color w:val="FF0000"/>
          <w:sz w:val="20"/>
          <w:szCs w:val="20"/>
        </w:rPr>
        <w:t>.....</w:t>
      </w:r>
      <w:r w:rsidR="00DC41DD" w:rsidRPr="004827F2">
        <w:rPr>
          <w:rFonts w:ascii="Arial" w:eastAsia="Arial" w:hAnsi="Arial" w:cs="Arial"/>
          <w:sz w:val="20"/>
          <w:szCs w:val="20"/>
        </w:rPr>
        <w:t xml:space="preserve"> </w:t>
      </w:r>
      <w:proofErr w:type="gramStart"/>
      <w:r w:rsidR="00DC41DD" w:rsidRPr="004827F2">
        <w:rPr>
          <w:rFonts w:ascii="Arial" w:eastAsia="Arial" w:hAnsi="Arial" w:cs="Arial"/>
          <w:sz w:val="20"/>
          <w:szCs w:val="20"/>
        </w:rPr>
        <w:t>de</w:t>
      </w:r>
      <w:proofErr w:type="gramEnd"/>
      <w:r w:rsidR="00DC41DD" w:rsidRPr="004827F2">
        <w:rPr>
          <w:rFonts w:ascii="Arial" w:eastAsia="Arial" w:hAnsi="Arial" w:cs="Arial"/>
          <w:sz w:val="20"/>
          <w:szCs w:val="20"/>
        </w:rPr>
        <w:t xml:space="preserve"> </w:t>
      </w:r>
      <w:r w:rsidR="00DC41DD" w:rsidRPr="004827F2">
        <w:rPr>
          <w:rFonts w:ascii="Arial" w:eastAsia="Arial" w:hAnsi="Arial" w:cs="Arial"/>
          <w:color w:val="FF0000"/>
          <w:sz w:val="20"/>
          <w:szCs w:val="20"/>
        </w:rPr>
        <w:t>.....................</w:t>
      </w:r>
      <w:r w:rsidR="00DC41DD" w:rsidRPr="004827F2">
        <w:rPr>
          <w:rFonts w:ascii="Arial" w:eastAsia="Arial" w:hAnsi="Arial" w:cs="Arial"/>
          <w:sz w:val="20"/>
          <w:szCs w:val="20"/>
        </w:rPr>
        <w:t xml:space="preserve"> </w:t>
      </w:r>
      <w:proofErr w:type="gramStart"/>
      <w:r w:rsidR="00DC41DD" w:rsidRPr="004827F2">
        <w:rPr>
          <w:rFonts w:ascii="Arial" w:eastAsia="Arial" w:hAnsi="Arial" w:cs="Arial"/>
          <w:sz w:val="20"/>
          <w:szCs w:val="20"/>
        </w:rPr>
        <w:t>de</w:t>
      </w:r>
      <w:proofErr w:type="gramEnd"/>
      <w:r w:rsidR="00DC41DD" w:rsidRPr="004827F2">
        <w:rPr>
          <w:rFonts w:ascii="Arial" w:eastAsia="Arial" w:hAnsi="Arial" w:cs="Arial"/>
          <w:sz w:val="20"/>
          <w:szCs w:val="20"/>
        </w:rPr>
        <w:t xml:space="preserve"> 20</w:t>
      </w:r>
      <w:r w:rsidR="00DC41DD" w:rsidRPr="004827F2">
        <w:rPr>
          <w:rFonts w:ascii="Arial" w:eastAsia="Arial" w:hAnsi="Arial" w:cs="Arial"/>
          <w:color w:val="FF0000"/>
          <w:sz w:val="20"/>
          <w:szCs w:val="20"/>
        </w:rPr>
        <w:t>...</w:t>
      </w:r>
      <w:r w:rsidR="00DC41DD" w:rsidRPr="004827F2">
        <w:rPr>
          <w:rFonts w:ascii="Arial" w:eastAsia="Arial" w:hAnsi="Arial" w:cs="Arial"/>
          <w:sz w:val="20"/>
          <w:szCs w:val="20"/>
        </w:rPr>
        <w:t>, publicada no</w:t>
      </w:r>
      <w:r w:rsidR="00DC41DD" w:rsidRPr="004827F2">
        <w:rPr>
          <w:rFonts w:ascii="Arial" w:eastAsia="Arial" w:hAnsi="Arial" w:cs="Arial"/>
          <w:i/>
          <w:iCs/>
          <w:sz w:val="20"/>
          <w:szCs w:val="20"/>
        </w:rPr>
        <w:t xml:space="preserve"> DOU </w:t>
      </w:r>
      <w:r w:rsidR="00DC41DD" w:rsidRPr="004827F2">
        <w:rPr>
          <w:rFonts w:ascii="Arial" w:eastAsia="Arial" w:hAnsi="Arial" w:cs="Arial"/>
          <w:sz w:val="20"/>
          <w:szCs w:val="20"/>
        </w:rPr>
        <w:t xml:space="preserve">de </w:t>
      </w:r>
      <w:r w:rsidR="00DC41DD" w:rsidRPr="004827F2">
        <w:rPr>
          <w:rFonts w:ascii="Arial" w:eastAsia="Arial" w:hAnsi="Arial" w:cs="Arial"/>
          <w:color w:val="FF0000"/>
          <w:sz w:val="20"/>
          <w:szCs w:val="20"/>
        </w:rPr>
        <w:t>.....</w:t>
      </w:r>
      <w:r w:rsidR="00DC41DD" w:rsidRPr="004827F2">
        <w:rPr>
          <w:rFonts w:ascii="Arial" w:eastAsia="Arial" w:hAnsi="Arial" w:cs="Arial"/>
          <w:sz w:val="20"/>
          <w:szCs w:val="20"/>
        </w:rPr>
        <w:t xml:space="preserve"> </w:t>
      </w:r>
      <w:proofErr w:type="gramStart"/>
      <w:r w:rsidR="00DC41DD" w:rsidRPr="004827F2">
        <w:rPr>
          <w:rFonts w:ascii="Arial" w:eastAsia="Arial" w:hAnsi="Arial" w:cs="Arial"/>
          <w:sz w:val="20"/>
          <w:szCs w:val="20"/>
        </w:rPr>
        <w:t>de</w:t>
      </w:r>
      <w:proofErr w:type="gramEnd"/>
      <w:r w:rsidR="00DC41DD" w:rsidRPr="004827F2">
        <w:rPr>
          <w:rFonts w:ascii="Arial" w:eastAsia="Arial" w:hAnsi="Arial" w:cs="Arial"/>
          <w:sz w:val="20"/>
          <w:szCs w:val="20"/>
        </w:rPr>
        <w:t xml:space="preserve"> </w:t>
      </w:r>
      <w:r w:rsidR="00DC41DD" w:rsidRPr="004827F2">
        <w:rPr>
          <w:rFonts w:ascii="Arial" w:eastAsia="Arial" w:hAnsi="Arial" w:cs="Arial"/>
          <w:color w:val="FF0000"/>
          <w:sz w:val="20"/>
          <w:szCs w:val="20"/>
        </w:rPr>
        <w:t>...............</w:t>
      </w:r>
      <w:r w:rsidR="00DC41DD" w:rsidRPr="004827F2">
        <w:rPr>
          <w:rFonts w:ascii="Arial" w:eastAsia="Arial" w:hAnsi="Arial" w:cs="Arial"/>
          <w:sz w:val="20"/>
          <w:szCs w:val="20"/>
        </w:rPr>
        <w:t xml:space="preserve"> </w:t>
      </w:r>
      <w:proofErr w:type="gramStart"/>
      <w:r w:rsidR="00DC41DD" w:rsidRPr="004827F2">
        <w:rPr>
          <w:rFonts w:ascii="Arial" w:eastAsia="Arial" w:hAnsi="Arial" w:cs="Arial"/>
          <w:sz w:val="20"/>
          <w:szCs w:val="20"/>
        </w:rPr>
        <w:t>de</w:t>
      </w:r>
      <w:proofErr w:type="gramEnd"/>
      <w:r w:rsidR="00DC41DD" w:rsidRPr="004827F2">
        <w:rPr>
          <w:rFonts w:ascii="Arial" w:eastAsia="Arial" w:hAnsi="Arial" w:cs="Arial"/>
          <w:sz w:val="20"/>
          <w:szCs w:val="20"/>
        </w:rPr>
        <w:t xml:space="preserve"> </w:t>
      </w:r>
      <w:r w:rsidR="00DC41DD" w:rsidRPr="004827F2">
        <w:rPr>
          <w:rFonts w:ascii="Arial" w:eastAsia="Arial" w:hAnsi="Arial" w:cs="Arial"/>
          <w:color w:val="FF0000"/>
          <w:sz w:val="20"/>
          <w:szCs w:val="20"/>
        </w:rPr>
        <w:t>...........</w:t>
      </w:r>
      <w:r w:rsidR="00DC41DD" w:rsidRPr="004827F2">
        <w:rPr>
          <w:rFonts w:ascii="Arial" w:eastAsia="Arial" w:hAnsi="Arial" w:cs="Arial"/>
          <w:sz w:val="20"/>
          <w:szCs w:val="20"/>
        </w:rPr>
        <w:t xml:space="preserve">, portador da Matrícula Funcional nº .........., doravante denominado CONTRATANTE, e o(a) </w:t>
      </w:r>
      <w:r w:rsidR="00DC41DD" w:rsidRPr="004827F2">
        <w:rPr>
          <w:rFonts w:ascii="Arial" w:eastAsia="Arial" w:hAnsi="Arial" w:cs="Arial"/>
          <w:color w:val="FF0000"/>
          <w:sz w:val="20"/>
          <w:szCs w:val="20"/>
        </w:rPr>
        <w:t>..............................,</w:t>
      </w:r>
      <w:r w:rsidR="00DC41DD" w:rsidRPr="004827F2">
        <w:rPr>
          <w:rFonts w:ascii="Arial" w:eastAsia="Arial" w:hAnsi="Arial" w:cs="Arial"/>
          <w:sz w:val="20"/>
          <w:szCs w:val="20"/>
        </w:rPr>
        <w:t xml:space="preserve"> </w:t>
      </w:r>
      <w:r w:rsidR="00DC41DD" w:rsidRPr="004827F2">
        <w:rPr>
          <w:rFonts w:ascii="Arial" w:eastAsia="Arial" w:hAnsi="Arial" w:cs="Arial"/>
          <w:i/>
          <w:iCs/>
          <w:color w:val="FF0000"/>
          <w:sz w:val="20"/>
          <w:szCs w:val="20"/>
        </w:rPr>
        <w:t>inscrito(a) no CNPJ/MF sob o nº ............................, sediado(a) na</w:t>
      </w:r>
      <w:r w:rsidR="00DC41DD" w:rsidRPr="004827F2">
        <w:rPr>
          <w:rFonts w:ascii="Arial" w:eastAsia="Arial" w:hAnsi="Arial" w:cs="Arial"/>
          <w:sz w:val="20"/>
          <w:szCs w:val="20"/>
        </w:rPr>
        <w:t xml:space="preserve"> </w:t>
      </w:r>
      <w:r w:rsidR="00DC41DD" w:rsidRPr="004827F2">
        <w:rPr>
          <w:rFonts w:ascii="Arial" w:eastAsia="Arial" w:hAnsi="Arial" w:cs="Arial"/>
          <w:color w:val="FF0000"/>
          <w:sz w:val="20"/>
          <w:szCs w:val="20"/>
        </w:rPr>
        <w:t>...................................</w:t>
      </w:r>
      <w:r w:rsidR="00DC41DD" w:rsidRPr="004827F2">
        <w:rPr>
          <w:rFonts w:ascii="Arial" w:eastAsia="Arial" w:hAnsi="Arial" w:cs="Arial"/>
          <w:sz w:val="20"/>
          <w:szCs w:val="20"/>
        </w:rPr>
        <w:t xml:space="preserve">, doravante designado CONTRATADO, </w:t>
      </w:r>
      <w:r w:rsidR="00DC41DD" w:rsidRPr="004827F2">
        <w:rPr>
          <w:rFonts w:ascii="Arial" w:eastAsia="Arial" w:hAnsi="Arial" w:cs="Arial"/>
          <w:i/>
          <w:iCs/>
          <w:color w:val="FF0000"/>
          <w:sz w:val="20"/>
          <w:szCs w:val="20"/>
        </w:rPr>
        <w:t>neste ato representado(a) por</w:t>
      </w:r>
      <w:r w:rsidR="00DC41DD" w:rsidRPr="004827F2">
        <w:rPr>
          <w:rFonts w:ascii="Arial" w:eastAsia="Arial" w:hAnsi="Arial" w:cs="Arial"/>
          <w:color w:val="FF0000"/>
          <w:sz w:val="20"/>
          <w:szCs w:val="20"/>
        </w:rPr>
        <w:t xml:space="preserve"> </w:t>
      </w:r>
      <w:r w:rsidR="00DC41DD" w:rsidRPr="004827F2">
        <w:rPr>
          <w:rFonts w:ascii="Arial" w:eastAsia="Arial" w:hAnsi="Arial" w:cs="Arial"/>
          <w:sz w:val="20"/>
          <w:szCs w:val="20"/>
        </w:rPr>
        <w:t xml:space="preserve">.................................. </w:t>
      </w:r>
      <w:r w:rsidR="00DC41DD" w:rsidRPr="004827F2">
        <w:rPr>
          <w:rFonts w:ascii="Arial" w:eastAsia="Arial" w:hAnsi="Arial" w:cs="Arial"/>
          <w:color w:val="FF0000"/>
          <w:sz w:val="20"/>
          <w:szCs w:val="20"/>
        </w:rPr>
        <w:t>(nome e função no contratado)</w:t>
      </w:r>
      <w:r w:rsidR="00DC41DD" w:rsidRPr="004827F2">
        <w:rPr>
          <w:rFonts w:ascii="Arial" w:eastAsia="Arial" w:hAnsi="Arial" w:cs="Arial"/>
          <w:sz w:val="20"/>
          <w:szCs w:val="20"/>
        </w:rPr>
        <w:t xml:space="preserve">, </w:t>
      </w:r>
      <w:r w:rsidR="00DC41DD" w:rsidRPr="004827F2">
        <w:rPr>
          <w:rFonts w:ascii="Arial" w:eastAsia="Arial" w:hAnsi="Arial" w:cs="Arial"/>
          <w:i/>
          <w:iCs/>
          <w:color w:val="FF0000"/>
          <w:sz w:val="20"/>
          <w:szCs w:val="20"/>
        </w:rPr>
        <w:t xml:space="preserve">conforme atos constitutivos da empresa </w:t>
      </w:r>
      <w:r w:rsidR="00DC41DD" w:rsidRPr="004827F2">
        <w:rPr>
          <w:rFonts w:ascii="Arial" w:eastAsia="Arial" w:hAnsi="Arial" w:cs="Arial"/>
          <w:b/>
          <w:bCs/>
          <w:i/>
          <w:iCs/>
          <w:color w:val="FF0000"/>
          <w:sz w:val="20"/>
          <w:szCs w:val="20"/>
        </w:rPr>
        <w:t>OU</w:t>
      </w:r>
      <w:r w:rsidR="00DC41DD" w:rsidRPr="004827F2">
        <w:rPr>
          <w:rFonts w:ascii="Arial" w:eastAsia="Arial" w:hAnsi="Arial" w:cs="Arial"/>
          <w:i/>
          <w:iCs/>
          <w:color w:val="FF0000"/>
          <w:sz w:val="20"/>
          <w:szCs w:val="20"/>
        </w:rPr>
        <w:t xml:space="preserve"> procuração apresentada nos autos, </w:t>
      </w:r>
      <w:r w:rsidR="00DC41DD" w:rsidRPr="004827F2">
        <w:rPr>
          <w:rFonts w:ascii="Arial" w:eastAsia="Arial" w:hAnsi="Arial" w:cs="Arial"/>
          <w:sz w:val="20"/>
          <w:szCs w:val="20"/>
        </w:rPr>
        <w:t xml:space="preserve">tendo em vista o que consta no Processo nº </w:t>
      </w:r>
      <w:r w:rsidR="003401BF">
        <w:rPr>
          <w:rFonts w:ascii="Arial" w:eastAsia="Arial" w:hAnsi="Arial" w:cs="Arial"/>
          <w:color w:val="FF0000"/>
          <w:sz w:val="20"/>
          <w:szCs w:val="20"/>
        </w:rPr>
        <w:t>09</w:t>
      </w:r>
      <w:r w:rsidR="00E5005B">
        <w:rPr>
          <w:rFonts w:ascii="Arial" w:eastAsia="Arial" w:hAnsi="Arial" w:cs="Arial"/>
          <w:color w:val="FF0000"/>
          <w:sz w:val="20"/>
          <w:szCs w:val="20"/>
        </w:rPr>
        <w:t>/202</w:t>
      </w:r>
      <w:r w:rsidR="003401BF">
        <w:rPr>
          <w:rFonts w:ascii="Arial" w:eastAsia="Arial" w:hAnsi="Arial" w:cs="Arial"/>
          <w:color w:val="FF0000"/>
          <w:sz w:val="20"/>
          <w:szCs w:val="20"/>
        </w:rPr>
        <w:t>5</w:t>
      </w:r>
      <w:r w:rsidR="00DC41DD" w:rsidRPr="004827F2">
        <w:rPr>
          <w:rFonts w:ascii="Arial" w:eastAsia="Arial" w:hAnsi="Arial" w:cs="Arial"/>
          <w:color w:val="FF0000"/>
          <w:sz w:val="20"/>
          <w:szCs w:val="20"/>
        </w:rPr>
        <w:t xml:space="preserve"> </w:t>
      </w:r>
      <w:r w:rsidR="00DC41DD" w:rsidRPr="004827F2">
        <w:rPr>
          <w:rFonts w:ascii="Arial" w:eastAsia="Arial" w:hAnsi="Arial" w:cs="Arial"/>
          <w:sz w:val="20"/>
          <w:szCs w:val="20"/>
        </w:rPr>
        <w:t xml:space="preserve">e em observância às disposições da </w:t>
      </w:r>
      <w:hyperlink r:id="rId13" w:history="1">
        <w:r w:rsidR="00DC41DD" w:rsidRPr="004827F2">
          <w:rPr>
            <w:rStyle w:val="Hyperlink"/>
            <w:rFonts w:ascii="Arial" w:eastAsia="Arial" w:hAnsi="Arial" w:cs="Arial"/>
            <w:sz w:val="20"/>
            <w:szCs w:val="20"/>
          </w:rPr>
          <w:t>Lei nº 14.133, de 1º de abril de 2021</w:t>
        </w:r>
      </w:hyperlink>
      <w:r w:rsidR="00DC41DD" w:rsidRPr="004827F2">
        <w:rPr>
          <w:rFonts w:ascii="Arial" w:eastAsia="Arial" w:hAnsi="Arial" w:cs="Arial"/>
          <w:sz w:val="20"/>
          <w:szCs w:val="20"/>
        </w:rPr>
        <w:t xml:space="preserve">, e demais legislação aplicável, resolvem celebrar o presente Termo de Contrato, decorrente </w:t>
      </w:r>
      <w:r w:rsidR="00DC41DD" w:rsidRPr="004827F2">
        <w:rPr>
          <w:rFonts w:ascii="Arial" w:eastAsia="Arial" w:hAnsi="Arial" w:cs="Arial"/>
          <w:i/>
          <w:iCs/>
          <w:color w:val="FF0000"/>
          <w:sz w:val="20"/>
          <w:szCs w:val="20"/>
        </w:rPr>
        <w:t>do Pregão Eletrônico n.</w:t>
      </w:r>
      <w:r w:rsidR="00E5005B">
        <w:rPr>
          <w:rFonts w:ascii="Arial" w:eastAsia="Arial" w:hAnsi="Arial" w:cs="Arial"/>
          <w:i/>
          <w:iCs/>
          <w:color w:val="FF0000"/>
          <w:sz w:val="20"/>
          <w:szCs w:val="20"/>
        </w:rPr>
        <w:t>0</w:t>
      </w:r>
      <w:r w:rsidR="003401BF">
        <w:rPr>
          <w:rFonts w:ascii="Arial" w:eastAsia="Arial" w:hAnsi="Arial" w:cs="Arial"/>
          <w:i/>
          <w:iCs/>
          <w:color w:val="FF0000"/>
          <w:sz w:val="20"/>
          <w:szCs w:val="20"/>
        </w:rPr>
        <w:t>3</w:t>
      </w:r>
      <w:r w:rsidR="00E5005B">
        <w:rPr>
          <w:rFonts w:ascii="Arial" w:eastAsia="Arial" w:hAnsi="Arial" w:cs="Arial"/>
          <w:i/>
          <w:iCs/>
          <w:color w:val="FF0000"/>
          <w:sz w:val="20"/>
          <w:szCs w:val="20"/>
        </w:rPr>
        <w:t>/202</w:t>
      </w:r>
      <w:r w:rsidR="003401BF">
        <w:rPr>
          <w:rFonts w:ascii="Arial" w:eastAsia="Arial" w:hAnsi="Arial" w:cs="Arial"/>
          <w:i/>
          <w:iCs/>
          <w:color w:val="FF0000"/>
          <w:sz w:val="20"/>
          <w:szCs w:val="20"/>
        </w:rPr>
        <w:t>5</w:t>
      </w:r>
      <w:r w:rsidR="00DC41DD" w:rsidRPr="004827F2">
        <w:rPr>
          <w:rFonts w:ascii="Arial" w:eastAsia="Arial" w:hAnsi="Arial" w:cs="Arial"/>
          <w:sz w:val="20"/>
          <w:szCs w:val="20"/>
        </w:rPr>
        <w:t>, mediante as cláusulas e condições a seguir enunciadas.</w:t>
      </w:r>
    </w:p>
    <w:p w14:paraId="6729116A" w14:textId="017BEFB3" w:rsidR="00DC41DD" w:rsidRPr="00D61A41" w:rsidRDefault="00DC41DD" w:rsidP="00D61A41">
      <w:pPr>
        <w:pStyle w:val="Nivel01"/>
        <w:numPr>
          <w:ilvl w:val="0"/>
          <w:numId w:val="23"/>
        </w:numPr>
        <w:rPr>
          <w:color w:val="FFFFFF" w:themeColor="background1"/>
        </w:rPr>
      </w:pPr>
      <w:r w:rsidRPr="004827F2">
        <w:t xml:space="preserve">CLÁUSULA </w:t>
      </w:r>
      <w:r w:rsidRPr="00D61A41">
        <w:t>PRIMEIRA</w:t>
      </w:r>
      <w:r w:rsidRPr="004827F2">
        <w:t xml:space="preserve"> – </w:t>
      </w:r>
      <w:r w:rsidRPr="00552D62">
        <w:t>OBJETO (</w:t>
      </w:r>
      <w:hyperlink r:id="rId14" w:anchor="art92" w:history="1">
        <w:r w:rsidRPr="00552D62">
          <w:rPr>
            <w:rStyle w:val="Hyperlink"/>
          </w:rPr>
          <w:t>art. 92, I e II</w:t>
        </w:r>
      </w:hyperlink>
      <w:proofErr w:type="gramStart"/>
      <w:r w:rsidRPr="00552D62">
        <w:t>)</w:t>
      </w:r>
      <w:proofErr w:type="gramEnd"/>
    </w:p>
    <w:p w14:paraId="2D8DFE54" w14:textId="1DA7CC75" w:rsidR="00DC41DD" w:rsidRPr="00552D62" w:rsidRDefault="00DC41DD" w:rsidP="00E136D8">
      <w:pPr>
        <w:pStyle w:val="Nivel2"/>
        <w:numPr>
          <w:ilvl w:val="1"/>
          <w:numId w:val="37"/>
        </w:numPr>
        <w:ind w:left="0" w:firstLine="0"/>
      </w:pPr>
      <w:r w:rsidRPr="00552D62">
        <w:t xml:space="preserve">O </w:t>
      </w:r>
      <w:r w:rsidRPr="00E136D8">
        <w:t>objeto</w:t>
      </w:r>
      <w:r w:rsidRPr="00552D62">
        <w:t xml:space="preserve"> do </w:t>
      </w:r>
      <w:r w:rsidRPr="00E136D8">
        <w:t>presente</w:t>
      </w:r>
      <w:r w:rsidRPr="00552D62">
        <w:t xml:space="preserve"> instrumento é a </w:t>
      </w:r>
      <w:r w:rsidR="003401BF" w:rsidRPr="00E70267">
        <w:t>Aquisição de aparelhos de ar condicionado</w:t>
      </w:r>
      <w:r w:rsidRPr="00552D62">
        <w:t>, nas condições estabelecidas no Termo de Referência.</w:t>
      </w:r>
    </w:p>
    <w:p w14:paraId="3B62A8CB" w14:textId="77777777" w:rsidR="00DC41DD" w:rsidRDefault="00DC41DD" w:rsidP="00E136D8">
      <w:pPr>
        <w:pStyle w:val="Nivel2"/>
        <w:numPr>
          <w:ilvl w:val="1"/>
          <w:numId w:val="37"/>
        </w:numPr>
        <w:ind w:left="0" w:hanging="6"/>
      </w:pPr>
      <w:r w:rsidRPr="00E136D8">
        <w:t>Objeto</w:t>
      </w:r>
      <w:r w:rsidRPr="004827F2">
        <w:t xml:space="preserve"> da contratação:</w:t>
      </w:r>
    </w:p>
    <w:tbl>
      <w:tblPr>
        <w:tblW w:w="97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3"/>
        <w:gridCol w:w="2694"/>
        <w:gridCol w:w="992"/>
        <w:gridCol w:w="1276"/>
        <w:gridCol w:w="1309"/>
        <w:gridCol w:w="1276"/>
        <w:gridCol w:w="1559"/>
      </w:tblGrid>
      <w:tr w:rsidR="003401BF" w:rsidRPr="00E70267" w14:paraId="5B5FFD88" w14:textId="77777777" w:rsidTr="003401BF">
        <w:trPr>
          <w:trHeight w:val="689"/>
          <w:jc w:val="center"/>
        </w:trPr>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2576E9" w14:textId="77777777" w:rsidR="003401BF" w:rsidRPr="00E70267" w:rsidRDefault="003401BF" w:rsidP="00A410D7">
            <w:pPr>
              <w:widowControl w:val="0"/>
              <w:suppressAutoHyphens/>
              <w:spacing w:before="120" w:afterLines="120" w:after="288" w:line="312" w:lineRule="auto"/>
              <w:jc w:val="center"/>
              <w:rPr>
                <w:rFonts w:ascii="Arial" w:eastAsia="Arial" w:hAnsi="Arial" w:cs="Arial"/>
                <w:b/>
                <w:bCs/>
                <w:color w:val="000000"/>
                <w:sz w:val="16"/>
                <w:szCs w:val="16"/>
              </w:rPr>
            </w:pPr>
            <w:r w:rsidRPr="00E70267">
              <w:rPr>
                <w:rFonts w:ascii="Arial" w:eastAsia="Arial" w:hAnsi="Arial" w:cs="Arial"/>
                <w:b/>
                <w:bCs/>
                <w:color w:val="000000" w:themeColor="text1"/>
                <w:sz w:val="16"/>
                <w:szCs w:val="16"/>
              </w:rPr>
              <w:t>ITEM</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4FA422" w14:textId="77777777" w:rsidR="003401BF" w:rsidRPr="00E70267" w:rsidRDefault="003401BF" w:rsidP="00A410D7">
            <w:pPr>
              <w:widowControl w:val="0"/>
              <w:suppressAutoHyphens/>
              <w:spacing w:before="120" w:afterLines="120" w:after="288" w:line="312" w:lineRule="auto"/>
              <w:jc w:val="center"/>
              <w:rPr>
                <w:rFonts w:ascii="Arial" w:eastAsia="Arial" w:hAnsi="Arial" w:cs="Arial"/>
                <w:color w:val="000000"/>
                <w:sz w:val="16"/>
                <w:szCs w:val="16"/>
              </w:rPr>
            </w:pPr>
            <w:r w:rsidRPr="00E70267">
              <w:rPr>
                <w:rFonts w:ascii="Arial" w:eastAsia="Arial" w:hAnsi="Arial" w:cs="Arial"/>
                <w:b/>
                <w:bCs/>
                <w:color w:val="000000" w:themeColor="text1"/>
                <w:sz w:val="16"/>
                <w:szCs w:val="16"/>
              </w:rPr>
              <w:t>ESPECIFICAÇÃO</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587DDF" w14:textId="77777777" w:rsidR="003401BF" w:rsidRPr="00E70267" w:rsidRDefault="003401BF" w:rsidP="00A410D7">
            <w:pPr>
              <w:widowControl w:val="0"/>
              <w:suppressAutoHyphens/>
              <w:spacing w:before="120" w:afterLines="120" w:after="288" w:line="312" w:lineRule="auto"/>
              <w:jc w:val="center"/>
              <w:rPr>
                <w:rFonts w:ascii="Arial" w:eastAsia="Arial" w:hAnsi="Arial" w:cs="Arial"/>
                <w:color w:val="000000"/>
                <w:sz w:val="16"/>
                <w:szCs w:val="16"/>
              </w:rPr>
            </w:pPr>
            <w:r w:rsidRPr="00E70267">
              <w:rPr>
                <w:rFonts w:ascii="Arial" w:eastAsia="Arial" w:hAnsi="Arial" w:cs="Arial"/>
                <w:b/>
                <w:bCs/>
                <w:color w:val="000000" w:themeColor="text1"/>
                <w:sz w:val="16"/>
                <w:szCs w:val="16"/>
              </w:rPr>
              <w:t>CATMAT</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E1C5D3" w14:textId="77777777" w:rsidR="003401BF" w:rsidRPr="00E70267" w:rsidRDefault="003401BF" w:rsidP="00A410D7">
            <w:pPr>
              <w:widowControl w:val="0"/>
              <w:suppressAutoHyphens/>
              <w:spacing w:before="120" w:afterLines="120" w:after="288" w:line="312" w:lineRule="auto"/>
              <w:jc w:val="center"/>
              <w:rPr>
                <w:rFonts w:ascii="Arial" w:eastAsia="Arial" w:hAnsi="Arial" w:cs="Arial"/>
                <w:color w:val="000000"/>
                <w:sz w:val="16"/>
                <w:szCs w:val="16"/>
              </w:rPr>
            </w:pPr>
            <w:r w:rsidRPr="00E70267">
              <w:rPr>
                <w:rFonts w:ascii="Arial" w:eastAsia="Arial" w:hAnsi="Arial" w:cs="Arial"/>
                <w:b/>
                <w:bCs/>
                <w:color w:val="000000" w:themeColor="text1"/>
                <w:sz w:val="16"/>
                <w:szCs w:val="16"/>
              </w:rPr>
              <w:t>UNIDADE DE MEDIDA</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6F2C7D" w14:textId="77777777" w:rsidR="003401BF" w:rsidRPr="00E70267" w:rsidRDefault="003401BF" w:rsidP="00A410D7">
            <w:pPr>
              <w:widowControl w:val="0"/>
              <w:suppressAutoHyphens/>
              <w:spacing w:before="120" w:afterLines="120" w:after="288" w:line="312" w:lineRule="auto"/>
              <w:jc w:val="center"/>
              <w:rPr>
                <w:rFonts w:ascii="Arial" w:eastAsia="Arial" w:hAnsi="Arial" w:cs="Arial"/>
                <w:b/>
                <w:bCs/>
                <w:sz w:val="16"/>
                <w:szCs w:val="16"/>
              </w:rPr>
            </w:pPr>
            <w:r w:rsidRPr="00E70267">
              <w:rPr>
                <w:rFonts w:ascii="Arial" w:eastAsia="Arial" w:hAnsi="Arial" w:cs="Arial"/>
                <w:b/>
                <w:bCs/>
                <w:sz w:val="16"/>
                <w:szCs w:val="16"/>
              </w:rPr>
              <w:t>QUANTIDADE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0A5C34" w14:textId="77777777" w:rsidR="003401BF" w:rsidRPr="00E70267" w:rsidRDefault="003401BF" w:rsidP="00A410D7">
            <w:pPr>
              <w:widowControl w:val="0"/>
              <w:suppressAutoHyphens/>
              <w:spacing w:before="120" w:afterLines="120" w:after="288" w:line="312" w:lineRule="auto"/>
              <w:jc w:val="center"/>
              <w:rPr>
                <w:rFonts w:ascii="Arial" w:eastAsia="Arial" w:hAnsi="Arial" w:cs="Arial"/>
                <w:b/>
                <w:bCs/>
                <w:sz w:val="16"/>
                <w:szCs w:val="16"/>
              </w:rPr>
            </w:pPr>
            <w:r w:rsidRPr="00E70267">
              <w:rPr>
                <w:rFonts w:ascii="Arial" w:eastAsia="Arial" w:hAnsi="Arial" w:cs="Arial"/>
                <w:b/>
                <w:bCs/>
                <w:sz w:val="16"/>
                <w:szCs w:val="16"/>
              </w:rPr>
              <w:t>VALOR UNITÁRIO</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7FF17D" w14:textId="77777777" w:rsidR="003401BF" w:rsidRPr="00E70267" w:rsidRDefault="003401BF" w:rsidP="00A410D7">
            <w:pPr>
              <w:widowControl w:val="0"/>
              <w:suppressAutoHyphens/>
              <w:spacing w:before="120" w:afterLines="120" w:after="288" w:line="312" w:lineRule="auto"/>
              <w:jc w:val="center"/>
              <w:rPr>
                <w:rFonts w:ascii="Arial" w:eastAsia="Arial" w:hAnsi="Arial" w:cs="Arial"/>
                <w:b/>
                <w:bCs/>
                <w:sz w:val="16"/>
                <w:szCs w:val="16"/>
              </w:rPr>
            </w:pPr>
            <w:r w:rsidRPr="00E70267">
              <w:rPr>
                <w:rFonts w:ascii="Arial" w:eastAsia="Arial" w:hAnsi="Arial" w:cs="Arial"/>
                <w:b/>
                <w:bCs/>
                <w:sz w:val="16"/>
                <w:szCs w:val="16"/>
              </w:rPr>
              <w:t>VALOR TOTAL</w:t>
            </w:r>
          </w:p>
        </w:tc>
      </w:tr>
      <w:tr w:rsidR="003401BF" w:rsidRPr="00E70267" w14:paraId="63BCB682" w14:textId="77777777" w:rsidTr="003401BF">
        <w:trPr>
          <w:trHeight w:val="835"/>
          <w:jc w:val="center"/>
        </w:trPr>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9202B3" w14:textId="77777777" w:rsidR="003401BF" w:rsidRPr="00E70267" w:rsidRDefault="003401BF" w:rsidP="00A410D7">
            <w:pPr>
              <w:widowControl w:val="0"/>
              <w:suppressAutoHyphens/>
              <w:spacing w:before="120" w:afterLines="120" w:after="288" w:line="312" w:lineRule="auto"/>
              <w:jc w:val="center"/>
              <w:rPr>
                <w:rFonts w:ascii="Arial" w:eastAsia="Arial" w:hAnsi="Arial" w:cs="Arial"/>
                <w:b/>
                <w:bCs/>
                <w:color w:val="000000" w:themeColor="text1"/>
                <w:sz w:val="16"/>
                <w:szCs w:val="16"/>
              </w:rPr>
            </w:pPr>
            <w:proofErr w:type="gramStart"/>
            <w:r w:rsidRPr="00E70267">
              <w:rPr>
                <w:rFonts w:ascii="Arial" w:eastAsia="Arial" w:hAnsi="Arial" w:cs="Arial"/>
                <w:b/>
                <w:bCs/>
                <w:color w:val="000000" w:themeColor="text1"/>
                <w:sz w:val="16"/>
                <w:szCs w:val="16"/>
              </w:rPr>
              <w:t>1</w:t>
            </w:r>
            <w:proofErr w:type="gramEnd"/>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7E637F" w14:textId="77777777" w:rsidR="003401BF" w:rsidRPr="00E70267" w:rsidRDefault="003401BF" w:rsidP="00A410D7">
            <w:pPr>
              <w:widowControl w:val="0"/>
              <w:suppressAutoHyphens/>
              <w:spacing w:before="120" w:afterLines="120" w:after="288" w:line="312" w:lineRule="auto"/>
              <w:jc w:val="center"/>
              <w:rPr>
                <w:rFonts w:ascii="Arial" w:eastAsia="Arial" w:hAnsi="Arial" w:cs="Arial"/>
                <w:bCs/>
                <w:color w:val="000000" w:themeColor="text1"/>
                <w:sz w:val="16"/>
                <w:szCs w:val="16"/>
              </w:rPr>
            </w:pPr>
            <w:r w:rsidRPr="00E70267">
              <w:rPr>
                <w:rFonts w:ascii="Arial" w:hAnsi="Arial" w:cs="Arial"/>
                <w:sz w:val="18"/>
              </w:rPr>
              <w:t xml:space="preserve">Aparelho de ar condicionado 18.000 BTU/h, modelo Split </w:t>
            </w:r>
            <w:proofErr w:type="spellStart"/>
            <w:r w:rsidRPr="00E70267">
              <w:rPr>
                <w:rFonts w:ascii="Arial" w:hAnsi="Arial" w:cs="Arial"/>
                <w:sz w:val="18"/>
              </w:rPr>
              <w:t>Hi</w:t>
            </w:r>
            <w:proofErr w:type="spellEnd"/>
            <w:r w:rsidRPr="00E70267">
              <w:rPr>
                <w:rFonts w:ascii="Arial" w:hAnsi="Arial" w:cs="Arial"/>
                <w:sz w:val="18"/>
              </w:rPr>
              <w:t xml:space="preserve"> Wall, tipo ciclo frio, controle remoto sem fio, termostato digital, funções </w:t>
            </w:r>
            <w:proofErr w:type="spellStart"/>
            <w:r w:rsidRPr="00E70267">
              <w:rPr>
                <w:rFonts w:ascii="Arial" w:hAnsi="Arial" w:cs="Arial"/>
                <w:sz w:val="18"/>
              </w:rPr>
              <w:t>Sleep</w:t>
            </w:r>
            <w:proofErr w:type="spellEnd"/>
            <w:r w:rsidRPr="00E70267">
              <w:rPr>
                <w:rFonts w:ascii="Arial" w:hAnsi="Arial" w:cs="Arial"/>
                <w:sz w:val="18"/>
              </w:rPr>
              <w:t xml:space="preserve"> e Swing, Voltagem de 220 V, baixo ruído, </w:t>
            </w:r>
            <w:proofErr w:type="spellStart"/>
            <w:r w:rsidRPr="00E70267">
              <w:rPr>
                <w:rFonts w:ascii="Arial" w:hAnsi="Arial" w:cs="Arial"/>
                <w:sz w:val="18"/>
              </w:rPr>
              <w:t>Ence</w:t>
            </w:r>
            <w:proofErr w:type="spellEnd"/>
            <w:r w:rsidRPr="00E70267">
              <w:rPr>
                <w:rFonts w:ascii="Arial" w:hAnsi="Arial" w:cs="Arial"/>
                <w:sz w:val="18"/>
              </w:rPr>
              <w:t xml:space="preserve"> e</w:t>
            </w:r>
            <w:r w:rsidRPr="00E70267">
              <w:rPr>
                <w:rFonts w:ascii="Arial" w:hAnsi="Arial" w:cs="Arial"/>
              </w:rPr>
              <w:t xml:space="preserve"> </w:t>
            </w:r>
            <w:r w:rsidRPr="00E70267">
              <w:rPr>
                <w:rFonts w:ascii="Arial" w:hAnsi="Arial" w:cs="Arial"/>
                <w:sz w:val="18"/>
              </w:rPr>
              <w:t xml:space="preserve">Selo </w:t>
            </w:r>
            <w:proofErr w:type="spellStart"/>
            <w:r w:rsidRPr="00E70267">
              <w:rPr>
                <w:rFonts w:ascii="Arial" w:hAnsi="Arial" w:cs="Arial"/>
                <w:sz w:val="18"/>
              </w:rPr>
              <w:t>Procel</w:t>
            </w:r>
            <w:proofErr w:type="spellEnd"/>
            <w:r w:rsidRPr="00E70267">
              <w:rPr>
                <w:rFonts w:ascii="Arial" w:hAnsi="Arial" w:cs="Arial"/>
                <w:sz w:val="18"/>
              </w:rPr>
              <w:t xml:space="preserve"> tipo </w:t>
            </w:r>
            <w:r w:rsidRPr="00E70267">
              <w:rPr>
                <w:rFonts w:ascii="Arial" w:hAnsi="Arial" w:cs="Arial"/>
                <w:sz w:val="18"/>
              </w:rPr>
              <w:lastRenderedPageBreak/>
              <w:t>A, Assistência Técnica Local e Garantia de 12 (doze meses), com instalação.</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BBCA24" w14:textId="77777777" w:rsidR="003401BF" w:rsidRPr="00E70267" w:rsidRDefault="003401BF" w:rsidP="00A410D7">
            <w:pPr>
              <w:widowControl w:val="0"/>
              <w:suppressAutoHyphens/>
              <w:spacing w:before="120" w:afterLines="120" w:after="288" w:line="312" w:lineRule="auto"/>
              <w:jc w:val="center"/>
              <w:rPr>
                <w:rFonts w:ascii="Arial" w:eastAsia="Arial" w:hAnsi="Arial" w:cs="Arial"/>
                <w:b/>
                <w:bCs/>
                <w:color w:val="000000" w:themeColor="text1"/>
                <w:sz w:val="16"/>
                <w:szCs w:val="16"/>
              </w:rPr>
            </w:pPr>
            <w:r w:rsidRPr="00E70267">
              <w:rPr>
                <w:rFonts w:ascii="Arial" w:eastAsia="Arial" w:hAnsi="Arial" w:cs="Arial"/>
                <w:b/>
                <w:bCs/>
                <w:color w:val="000000" w:themeColor="text1"/>
                <w:sz w:val="16"/>
                <w:szCs w:val="16"/>
              </w:rPr>
              <w:lastRenderedPageBreak/>
              <w:br/>
              <w:t>480930</w:t>
            </w:r>
          </w:p>
          <w:p w14:paraId="02469A1A" w14:textId="77777777" w:rsidR="003401BF" w:rsidRPr="00E70267" w:rsidRDefault="003401BF" w:rsidP="00A410D7">
            <w:pPr>
              <w:widowControl w:val="0"/>
              <w:suppressAutoHyphens/>
              <w:spacing w:before="120" w:afterLines="120" w:after="288" w:line="312" w:lineRule="auto"/>
              <w:jc w:val="center"/>
              <w:rPr>
                <w:rFonts w:ascii="Arial" w:eastAsia="Arial" w:hAnsi="Arial" w:cs="Arial"/>
                <w:b/>
                <w:bCs/>
                <w:color w:val="000000" w:themeColor="text1"/>
                <w:sz w:val="16"/>
                <w:szCs w:val="16"/>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9294CF" w14:textId="77777777" w:rsidR="003401BF" w:rsidRPr="00E70267" w:rsidRDefault="003401BF" w:rsidP="00A410D7">
            <w:pPr>
              <w:widowControl w:val="0"/>
              <w:suppressAutoHyphens/>
              <w:spacing w:before="120" w:afterLines="120" w:after="288" w:line="312" w:lineRule="auto"/>
              <w:jc w:val="center"/>
              <w:rPr>
                <w:rFonts w:ascii="Arial" w:eastAsia="Arial" w:hAnsi="Arial" w:cs="Arial"/>
                <w:bCs/>
                <w:color w:val="000000" w:themeColor="text1"/>
                <w:sz w:val="16"/>
                <w:szCs w:val="16"/>
              </w:rPr>
            </w:pPr>
            <w:r w:rsidRPr="00E70267">
              <w:rPr>
                <w:rFonts w:ascii="Arial" w:eastAsia="Arial" w:hAnsi="Arial" w:cs="Arial"/>
                <w:bCs/>
                <w:color w:val="000000" w:themeColor="text1"/>
                <w:sz w:val="16"/>
                <w:szCs w:val="16"/>
              </w:rPr>
              <w:t>Unidade</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63C057" w14:textId="77777777" w:rsidR="003401BF" w:rsidRPr="00E70267" w:rsidRDefault="003401BF" w:rsidP="00A410D7">
            <w:pPr>
              <w:widowControl w:val="0"/>
              <w:suppressAutoHyphens/>
              <w:spacing w:before="120" w:afterLines="120" w:after="288" w:line="312" w:lineRule="auto"/>
              <w:jc w:val="center"/>
              <w:rPr>
                <w:rFonts w:ascii="Arial" w:eastAsia="Arial" w:hAnsi="Arial" w:cs="Arial"/>
                <w:b/>
                <w:bCs/>
                <w:sz w:val="16"/>
                <w:szCs w:val="16"/>
              </w:rPr>
            </w:pPr>
            <w:proofErr w:type="gramStart"/>
            <w:r w:rsidRPr="00E70267">
              <w:rPr>
                <w:rFonts w:ascii="Arial" w:eastAsia="Arial" w:hAnsi="Arial" w:cs="Arial"/>
                <w:b/>
                <w:bCs/>
                <w:sz w:val="16"/>
                <w:szCs w:val="16"/>
              </w:rPr>
              <w:t>1</w:t>
            </w:r>
            <w:proofErr w:type="gramEnd"/>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D68CBF" w14:textId="5BB1F37B" w:rsidR="003401BF" w:rsidRPr="00E70267" w:rsidRDefault="003401BF" w:rsidP="003401BF">
            <w:pPr>
              <w:suppressAutoHyphens/>
              <w:spacing w:before="120" w:afterLines="120" w:after="288" w:line="312" w:lineRule="auto"/>
              <w:jc w:val="center"/>
              <w:rPr>
                <w:rFonts w:ascii="Arial" w:eastAsia="Arial" w:hAnsi="Arial" w:cs="Arial"/>
                <w:b/>
                <w:bCs/>
                <w:sz w:val="16"/>
                <w:szCs w:val="16"/>
              </w:rPr>
            </w:pPr>
            <w:r w:rsidRPr="00E70267">
              <w:rPr>
                <w:rFonts w:ascii="Arial" w:eastAsia="Arial" w:hAnsi="Arial" w:cs="Arial"/>
                <w:b/>
                <w:bCs/>
                <w:sz w:val="16"/>
                <w:szCs w:val="16"/>
              </w:rPr>
              <w:t xml:space="preserve">R$ </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E22546" w14:textId="54D68A20" w:rsidR="003401BF" w:rsidRPr="00E70267" w:rsidRDefault="003401BF" w:rsidP="003401BF">
            <w:pPr>
              <w:suppressAutoHyphens/>
              <w:spacing w:before="120" w:afterLines="120" w:after="288" w:line="312" w:lineRule="auto"/>
              <w:jc w:val="center"/>
              <w:rPr>
                <w:rFonts w:ascii="Arial" w:eastAsia="Arial" w:hAnsi="Arial" w:cs="Arial"/>
                <w:b/>
                <w:bCs/>
                <w:sz w:val="16"/>
                <w:szCs w:val="16"/>
              </w:rPr>
            </w:pPr>
            <w:r w:rsidRPr="00E70267">
              <w:rPr>
                <w:rFonts w:ascii="Arial" w:eastAsia="Arial" w:hAnsi="Arial" w:cs="Arial"/>
                <w:b/>
                <w:bCs/>
                <w:sz w:val="16"/>
                <w:szCs w:val="16"/>
              </w:rPr>
              <w:t xml:space="preserve">R$ </w:t>
            </w:r>
          </w:p>
        </w:tc>
      </w:tr>
      <w:tr w:rsidR="003401BF" w:rsidRPr="00E70267" w14:paraId="606FC5E0" w14:textId="77777777" w:rsidTr="003401BF">
        <w:trPr>
          <w:trHeight w:val="2864"/>
          <w:jc w:val="center"/>
        </w:trPr>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33B3F7" w14:textId="77777777" w:rsidR="003401BF" w:rsidRPr="00E70267" w:rsidRDefault="003401BF" w:rsidP="00A410D7">
            <w:pPr>
              <w:widowControl w:val="0"/>
              <w:suppressAutoHyphens/>
              <w:spacing w:before="120" w:afterLines="120" w:after="288" w:line="312" w:lineRule="auto"/>
              <w:jc w:val="center"/>
              <w:rPr>
                <w:rFonts w:ascii="Arial" w:eastAsia="Arial" w:hAnsi="Arial" w:cs="Arial"/>
                <w:b/>
                <w:bCs/>
                <w:color w:val="000000" w:themeColor="text1"/>
                <w:sz w:val="16"/>
                <w:szCs w:val="16"/>
              </w:rPr>
            </w:pPr>
            <w:proofErr w:type="gramStart"/>
            <w:r w:rsidRPr="00E70267">
              <w:rPr>
                <w:rFonts w:ascii="Arial" w:eastAsia="Arial" w:hAnsi="Arial" w:cs="Arial"/>
                <w:b/>
                <w:bCs/>
                <w:color w:val="000000" w:themeColor="text1"/>
                <w:sz w:val="16"/>
                <w:szCs w:val="16"/>
              </w:rPr>
              <w:lastRenderedPageBreak/>
              <w:t>2</w:t>
            </w:r>
            <w:proofErr w:type="gramEnd"/>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8BCCE5" w14:textId="77777777" w:rsidR="003401BF" w:rsidRPr="00E70267" w:rsidRDefault="003401BF" w:rsidP="00A410D7">
            <w:pPr>
              <w:widowControl w:val="0"/>
              <w:suppressAutoHyphens/>
              <w:spacing w:before="120" w:afterLines="120" w:after="288" w:line="312" w:lineRule="auto"/>
              <w:jc w:val="center"/>
              <w:rPr>
                <w:rFonts w:ascii="Arial" w:eastAsia="Arial" w:hAnsi="Arial" w:cs="Arial"/>
                <w:bCs/>
                <w:color w:val="000000" w:themeColor="text1"/>
                <w:sz w:val="16"/>
                <w:szCs w:val="16"/>
              </w:rPr>
            </w:pPr>
            <w:r w:rsidRPr="00E70267">
              <w:rPr>
                <w:rFonts w:ascii="Arial" w:hAnsi="Arial" w:cs="Arial"/>
                <w:sz w:val="18"/>
              </w:rPr>
              <w:t xml:space="preserve">Aparelho de ar condicionado 24.000 BTU/h, modelo Split </w:t>
            </w:r>
            <w:proofErr w:type="spellStart"/>
            <w:r w:rsidRPr="00E70267">
              <w:rPr>
                <w:rFonts w:ascii="Arial" w:hAnsi="Arial" w:cs="Arial"/>
                <w:sz w:val="18"/>
              </w:rPr>
              <w:t>Hi</w:t>
            </w:r>
            <w:proofErr w:type="spellEnd"/>
            <w:r w:rsidRPr="00E70267">
              <w:rPr>
                <w:rFonts w:ascii="Arial" w:hAnsi="Arial" w:cs="Arial"/>
                <w:sz w:val="18"/>
              </w:rPr>
              <w:t xml:space="preserve"> Wall, tipo ciclo frio, controle remoto sem fio, termostato digital, funções </w:t>
            </w:r>
            <w:proofErr w:type="spellStart"/>
            <w:r w:rsidRPr="00E70267">
              <w:rPr>
                <w:rFonts w:ascii="Arial" w:hAnsi="Arial" w:cs="Arial"/>
                <w:sz w:val="18"/>
              </w:rPr>
              <w:t>Sleep</w:t>
            </w:r>
            <w:proofErr w:type="spellEnd"/>
            <w:r w:rsidRPr="00E70267">
              <w:rPr>
                <w:rFonts w:ascii="Arial" w:hAnsi="Arial" w:cs="Arial"/>
                <w:sz w:val="18"/>
              </w:rPr>
              <w:t xml:space="preserve"> e Swing, Voltagem de 220 V, baixo ruído, Selo </w:t>
            </w:r>
            <w:proofErr w:type="spellStart"/>
            <w:r w:rsidRPr="00E70267">
              <w:rPr>
                <w:rFonts w:ascii="Arial" w:hAnsi="Arial" w:cs="Arial"/>
                <w:sz w:val="18"/>
              </w:rPr>
              <w:t>Procel</w:t>
            </w:r>
            <w:proofErr w:type="spellEnd"/>
            <w:r w:rsidRPr="00E70267">
              <w:rPr>
                <w:rFonts w:ascii="Arial" w:hAnsi="Arial" w:cs="Arial"/>
                <w:sz w:val="18"/>
              </w:rPr>
              <w:t xml:space="preserve"> tipo A, Assistência Técnica Local e Garantia de 12 (doze meses), com instalação.</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402F95" w14:textId="77777777" w:rsidR="003401BF" w:rsidRPr="00E70267" w:rsidRDefault="003401BF" w:rsidP="00A410D7">
            <w:pPr>
              <w:widowControl w:val="0"/>
              <w:suppressAutoHyphens/>
              <w:spacing w:before="120" w:afterLines="120" w:after="288" w:line="312" w:lineRule="auto"/>
              <w:jc w:val="center"/>
              <w:rPr>
                <w:rFonts w:ascii="Arial" w:eastAsia="Arial" w:hAnsi="Arial" w:cs="Arial"/>
                <w:b/>
                <w:bCs/>
                <w:color w:val="000000" w:themeColor="text1"/>
                <w:sz w:val="16"/>
                <w:szCs w:val="16"/>
              </w:rPr>
            </w:pPr>
            <w:r w:rsidRPr="00E70267">
              <w:rPr>
                <w:rFonts w:ascii="Arial" w:eastAsia="Arial" w:hAnsi="Arial" w:cs="Arial"/>
                <w:b/>
                <w:bCs/>
                <w:color w:val="000000" w:themeColor="text1"/>
                <w:sz w:val="16"/>
                <w:szCs w:val="16"/>
              </w:rPr>
              <w:br/>
              <w:t>238836</w:t>
            </w:r>
          </w:p>
          <w:p w14:paraId="736E180E" w14:textId="77777777" w:rsidR="003401BF" w:rsidRPr="00E70267" w:rsidRDefault="003401BF" w:rsidP="00A410D7">
            <w:pPr>
              <w:widowControl w:val="0"/>
              <w:suppressAutoHyphens/>
              <w:spacing w:before="120" w:afterLines="120" w:after="288" w:line="312" w:lineRule="auto"/>
              <w:jc w:val="center"/>
              <w:rPr>
                <w:rFonts w:ascii="Arial" w:eastAsia="Arial" w:hAnsi="Arial" w:cs="Arial"/>
                <w:b/>
                <w:bCs/>
                <w:color w:val="000000" w:themeColor="text1"/>
                <w:sz w:val="16"/>
                <w:szCs w:val="16"/>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9DC261" w14:textId="77777777" w:rsidR="003401BF" w:rsidRPr="00E70267" w:rsidRDefault="003401BF" w:rsidP="00A410D7">
            <w:pPr>
              <w:widowControl w:val="0"/>
              <w:suppressAutoHyphens/>
              <w:spacing w:before="120" w:afterLines="120" w:after="288" w:line="312" w:lineRule="auto"/>
              <w:jc w:val="center"/>
              <w:rPr>
                <w:rFonts w:ascii="Arial" w:eastAsia="Arial" w:hAnsi="Arial" w:cs="Arial"/>
                <w:bCs/>
                <w:color w:val="000000" w:themeColor="text1"/>
                <w:sz w:val="16"/>
                <w:szCs w:val="16"/>
              </w:rPr>
            </w:pPr>
            <w:r w:rsidRPr="00E70267">
              <w:rPr>
                <w:rFonts w:ascii="Arial" w:eastAsia="Arial" w:hAnsi="Arial" w:cs="Arial"/>
                <w:bCs/>
                <w:color w:val="000000" w:themeColor="text1"/>
                <w:sz w:val="16"/>
                <w:szCs w:val="16"/>
              </w:rPr>
              <w:t>Unidade</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36E65D" w14:textId="77777777" w:rsidR="003401BF" w:rsidRPr="00E70267" w:rsidRDefault="003401BF" w:rsidP="00A410D7">
            <w:pPr>
              <w:widowControl w:val="0"/>
              <w:suppressAutoHyphens/>
              <w:spacing w:before="120" w:afterLines="120" w:after="288" w:line="312" w:lineRule="auto"/>
              <w:jc w:val="center"/>
              <w:rPr>
                <w:rFonts w:ascii="Arial" w:eastAsia="Arial" w:hAnsi="Arial" w:cs="Arial"/>
                <w:b/>
                <w:bCs/>
                <w:sz w:val="16"/>
                <w:szCs w:val="16"/>
              </w:rPr>
            </w:pPr>
            <w:proofErr w:type="gramStart"/>
            <w:r w:rsidRPr="00E70267">
              <w:rPr>
                <w:rFonts w:ascii="Arial" w:eastAsia="Arial" w:hAnsi="Arial" w:cs="Arial"/>
                <w:b/>
                <w:bCs/>
                <w:sz w:val="16"/>
                <w:szCs w:val="16"/>
              </w:rPr>
              <w:t>1</w:t>
            </w:r>
            <w:proofErr w:type="gramEnd"/>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3089E6" w14:textId="31414099" w:rsidR="003401BF" w:rsidRPr="00E70267" w:rsidRDefault="003401BF" w:rsidP="003401BF">
            <w:pPr>
              <w:suppressAutoHyphens/>
              <w:spacing w:before="120" w:afterLines="120" w:after="288" w:line="312" w:lineRule="auto"/>
              <w:jc w:val="center"/>
              <w:rPr>
                <w:rFonts w:ascii="Arial" w:eastAsia="Arial" w:hAnsi="Arial" w:cs="Arial"/>
                <w:b/>
                <w:bCs/>
                <w:sz w:val="16"/>
                <w:szCs w:val="16"/>
              </w:rPr>
            </w:pPr>
            <w:r w:rsidRPr="00E70267">
              <w:rPr>
                <w:rFonts w:ascii="Arial" w:eastAsia="Arial" w:hAnsi="Arial" w:cs="Arial"/>
                <w:b/>
                <w:bCs/>
                <w:sz w:val="16"/>
                <w:szCs w:val="16"/>
              </w:rPr>
              <w:t xml:space="preserve">R$ </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27302C" w14:textId="2F57F07F" w:rsidR="003401BF" w:rsidRPr="00E70267" w:rsidRDefault="003401BF" w:rsidP="003401BF">
            <w:pPr>
              <w:suppressAutoHyphens/>
              <w:spacing w:before="120" w:afterLines="120" w:after="288" w:line="312" w:lineRule="auto"/>
              <w:jc w:val="center"/>
              <w:rPr>
                <w:rFonts w:ascii="Arial" w:eastAsia="Arial" w:hAnsi="Arial" w:cs="Arial"/>
                <w:b/>
                <w:bCs/>
                <w:sz w:val="16"/>
                <w:szCs w:val="16"/>
              </w:rPr>
            </w:pPr>
            <w:r w:rsidRPr="00E70267">
              <w:rPr>
                <w:rFonts w:ascii="Arial" w:eastAsia="Arial" w:hAnsi="Arial" w:cs="Arial"/>
                <w:b/>
                <w:bCs/>
                <w:sz w:val="16"/>
                <w:szCs w:val="16"/>
              </w:rPr>
              <w:t xml:space="preserve">R$ </w:t>
            </w:r>
          </w:p>
        </w:tc>
      </w:tr>
      <w:tr w:rsidR="003401BF" w:rsidRPr="00E70267" w14:paraId="415A33C2" w14:textId="77777777" w:rsidTr="003401BF">
        <w:trPr>
          <w:trHeight w:val="689"/>
          <w:jc w:val="center"/>
        </w:trPr>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3A5954" w14:textId="77777777" w:rsidR="003401BF" w:rsidRPr="00E70267" w:rsidRDefault="003401BF" w:rsidP="00A410D7">
            <w:pPr>
              <w:widowControl w:val="0"/>
              <w:suppressAutoHyphens/>
              <w:spacing w:before="120" w:afterLines="120" w:after="288" w:line="312" w:lineRule="auto"/>
              <w:jc w:val="center"/>
              <w:rPr>
                <w:rFonts w:ascii="Arial" w:eastAsia="Arial" w:hAnsi="Arial" w:cs="Arial"/>
                <w:b/>
                <w:bCs/>
                <w:color w:val="000000" w:themeColor="text1"/>
                <w:sz w:val="16"/>
                <w:szCs w:val="16"/>
              </w:rPr>
            </w:pPr>
            <w:proofErr w:type="gramStart"/>
            <w:r w:rsidRPr="00E70267">
              <w:rPr>
                <w:rFonts w:ascii="Arial" w:eastAsia="Arial" w:hAnsi="Arial" w:cs="Arial"/>
                <w:b/>
                <w:bCs/>
                <w:color w:val="000000" w:themeColor="text1"/>
                <w:sz w:val="16"/>
                <w:szCs w:val="16"/>
              </w:rPr>
              <w:t>3</w:t>
            </w:r>
            <w:proofErr w:type="gramEnd"/>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81A117" w14:textId="77777777" w:rsidR="003401BF" w:rsidRPr="00E70267" w:rsidRDefault="003401BF" w:rsidP="00A410D7">
            <w:pPr>
              <w:widowControl w:val="0"/>
              <w:suppressAutoHyphens/>
              <w:spacing w:before="120" w:afterLines="120" w:after="288" w:line="312" w:lineRule="auto"/>
              <w:jc w:val="center"/>
              <w:rPr>
                <w:rFonts w:ascii="Arial" w:eastAsia="Arial" w:hAnsi="Arial" w:cs="Arial"/>
                <w:bCs/>
                <w:color w:val="000000" w:themeColor="text1"/>
                <w:sz w:val="16"/>
                <w:szCs w:val="16"/>
              </w:rPr>
            </w:pPr>
            <w:r w:rsidRPr="00E70267">
              <w:rPr>
                <w:rFonts w:ascii="Arial" w:hAnsi="Arial" w:cs="Arial"/>
                <w:sz w:val="18"/>
              </w:rPr>
              <w:t xml:space="preserve">Aparelho de ar condicionado 36.000 BTU/h, modelo Split </w:t>
            </w:r>
            <w:proofErr w:type="spellStart"/>
            <w:r w:rsidRPr="00E70267">
              <w:rPr>
                <w:rFonts w:ascii="Arial" w:hAnsi="Arial" w:cs="Arial"/>
                <w:sz w:val="18"/>
              </w:rPr>
              <w:t>Hi</w:t>
            </w:r>
            <w:proofErr w:type="spellEnd"/>
            <w:r w:rsidRPr="00E70267">
              <w:rPr>
                <w:rFonts w:ascii="Arial" w:hAnsi="Arial" w:cs="Arial"/>
                <w:sz w:val="18"/>
              </w:rPr>
              <w:t xml:space="preserve"> Wall, tipo ciclo frio, controle remoto sem fio, termostato digital, funções </w:t>
            </w:r>
            <w:proofErr w:type="spellStart"/>
            <w:r w:rsidRPr="00E70267">
              <w:rPr>
                <w:rFonts w:ascii="Arial" w:hAnsi="Arial" w:cs="Arial"/>
                <w:sz w:val="18"/>
              </w:rPr>
              <w:t>Sleep</w:t>
            </w:r>
            <w:proofErr w:type="spellEnd"/>
            <w:r w:rsidRPr="00E70267">
              <w:rPr>
                <w:rFonts w:ascii="Arial" w:hAnsi="Arial" w:cs="Arial"/>
                <w:sz w:val="18"/>
              </w:rPr>
              <w:t xml:space="preserve"> e Swing, Voltagem de 220 V, baixo ruído, </w:t>
            </w:r>
            <w:proofErr w:type="spellStart"/>
            <w:r w:rsidRPr="00E70267">
              <w:rPr>
                <w:rFonts w:ascii="Arial" w:hAnsi="Arial" w:cs="Arial"/>
                <w:sz w:val="18"/>
              </w:rPr>
              <w:t>Ence</w:t>
            </w:r>
            <w:proofErr w:type="spellEnd"/>
            <w:r w:rsidRPr="00E70267">
              <w:rPr>
                <w:rFonts w:ascii="Arial" w:hAnsi="Arial" w:cs="Arial"/>
                <w:sz w:val="18"/>
              </w:rPr>
              <w:t xml:space="preserve"> e Selo </w:t>
            </w:r>
            <w:proofErr w:type="spellStart"/>
            <w:r w:rsidRPr="00E70267">
              <w:rPr>
                <w:rFonts w:ascii="Arial" w:hAnsi="Arial" w:cs="Arial"/>
                <w:sz w:val="18"/>
              </w:rPr>
              <w:t>Procel</w:t>
            </w:r>
            <w:proofErr w:type="spellEnd"/>
            <w:r w:rsidRPr="00E70267">
              <w:rPr>
                <w:rFonts w:ascii="Arial" w:hAnsi="Arial" w:cs="Arial"/>
                <w:sz w:val="18"/>
              </w:rPr>
              <w:t xml:space="preserve"> tipo A, Assistência Técnica Local e Garantia de 12 (doze meses), com instalação.</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0DC454" w14:textId="77777777" w:rsidR="003401BF" w:rsidRPr="00E70267" w:rsidRDefault="003401BF" w:rsidP="00A410D7">
            <w:pPr>
              <w:widowControl w:val="0"/>
              <w:suppressAutoHyphens/>
              <w:spacing w:before="120" w:afterLines="120" w:after="288" w:line="312" w:lineRule="auto"/>
              <w:jc w:val="center"/>
              <w:rPr>
                <w:rFonts w:ascii="Arial" w:eastAsia="Arial" w:hAnsi="Arial" w:cs="Arial"/>
                <w:b/>
                <w:bCs/>
                <w:color w:val="000000" w:themeColor="text1"/>
                <w:sz w:val="16"/>
                <w:szCs w:val="16"/>
              </w:rPr>
            </w:pPr>
            <w:r w:rsidRPr="00E70267">
              <w:rPr>
                <w:rFonts w:ascii="Arial" w:eastAsia="Arial" w:hAnsi="Arial" w:cs="Arial"/>
                <w:b/>
                <w:bCs/>
                <w:color w:val="000000" w:themeColor="text1"/>
                <w:sz w:val="16"/>
                <w:szCs w:val="16"/>
              </w:rPr>
              <w:br/>
            </w:r>
          </w:p>
          <w:p w14:paraId="62317D3E" w14:textId="77777777" w:rsidR="003401BF" w:rsidRPr="00E70267" w:rsidRDefault="003401BF" w:rsidP="00A410D7">
            <w:pPr>
              <w:widowControl w:val="0"/>
              <w:suppressAutoHyphens/>
              <w:spacing w:before="120" w:afterLines="120" w:after="288" w:line="312" w:lineRule="auto"/>
              <w:jc w:val="center"/>
              <w:rPr>
                <w:rFonts w:ascii="Arial" w:eastAsia="Arial" w:hAnsi="Arial" w:cs="Arial"/>
                <w:b/>
                <w:bCs/>
                <w:color w:val="000000" w:themeColor="text1"/>
                <w:sz w:val="16"/>
                <w:szCs w:val="16"/>
              </w:rPr>
            </w:pPr>
          </w:p>
          <w:p w14:paraId="1F9E8C3E" w14:textId="77777777" w:rsidR="003401BF" w:rsidRPr="00E70267" w:rsidRDefault="003401BF" w:rsidP="00A410D7">
            <w:pPr>
              <w:widowControl w:val="0"/>
              <w:suppressAutoHyphens/>
              <w:spacing w:before="120" w:afterLines="120" w:after="288" w:line="312" w:lineRule="auto"/>
              <w:jc w:val="center"/>
              <w:rPr>
                <w:rFonts w:ascii="Arial" w:eastAsia="Arial" w:hAnsi="Arial" w:cs="Arial"/>
                <w:b/>
                <w:bCs/>
                <w:color w:val="000000" w:themeColor="text1"/>
                <w:sz w:val="16"/>
                <w:szCs w:val="16"/>
              </w:rPr>
            </w:pPr>
          </w:p>
          <w:p w14:paraId="2076DC66" w14:textId="77777777" w:rsidR="003401BF" w:rsidRPr="00E70267" w:rsidRDefault="003401BF" w:rsidP="00A410D7">
            <w:pPr>
              <w:widowControl w:val="0"/>
              <w:suppressAutoHyphens/>
              <w:spacing w:before="120" w:afterLines="120" w:after="288" w:line="312" w:lineRule="auto"/>
              <w:jc w:val="center"/>
              <w:rPr>
                <w:rFonts w:ascii="Arial" w:eastAsia="Arial" w:hAnsi="Arial" w:cs="Arial"/>
                <w:b/>
                <w:bCs/>
                <w:color w:val="000000" w:themeColor="text1"/>
                <w:sz w:val="16"/>
                <w:szCs w:val="16"/>
              </w:rPr>
            </w:pPr>
            <w:r w:rsidRPr="00E70267">
              <w:rPr>
                <w:rFonts w:ascii="Arial" w:eastAsia="Arial" w:hAnsi="Arial" w:cs="Arial"/>
                <w:b/>
                <w:bCs/>
                <w:color w:val="000000" w:themeColor="text1"/>
                <w:sz w:val="16"/>
                <w:szCs w:val="16"/>
              </w:rPr>
              <w:t>621336</w:t>
            </w:r>
          </w:p>
          <w:p w14:paraId="0AF1FF89" w14:textId="77777777" w:rsidR="003401BF" w:rsidRPr="00E70267" w:rsidRDefault="003401BF" w:rsidP="00A410D7">
            <w:pPr>
              <w:widowControl w:val="0"/>
              <w:suppressAutoHyphens/>
              <w:spacing w:before="120" w:afterLines="120" w:after="288" w:line="312" w:lineRule="auto"/>
              <w:jc w:val="center"/>
              <w:rPr>
                <w:rFonts w:ascii="Arial" w:eastAsia="Arial" w:hAnsi="Arial" w:cs="Arial"/>
                <w:b/>
                <w:bCs/>
                <w:color w:val="000000" w:themeColor="text1"/>
                <w:sz w:val="16"/>
                <w:szCs w:val="16"/>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E4F361" w14:textId="77777777" w:rsidR="003401BF" w:rsidRPr="00E70267" w:rsidRDefault="003401BF" w:rsidP="00A410D7">
            <w:pPr>
              <w:widowControl w:val="0"/>
              <w:suppressAutoHyphens/>
              <w:spacing w:before="120" w:afterLines="120" w:after="288" w:line="312" w:lineRule="auto"/>
              <w:jc w:val="center"/>
              <w:rPr>
                <w:rFonts w:ascii="Arial" w:eastAsia="Arial" w:hAnsi="Arial" w:cs="Arial"/>
                <w:bCs/>
                <w:color w:val="000000" w:themeColor="text1"/>
                <w:sz w:val="16"/>
                <w:szCs w:val="16"/>
              </w:rPr>
            </w:pPr>
          </w:p>
          <w:p w14:paraId="6A598416" w14:textId="77777777" w:rsidR="003401BF" w:rsidRPr="00E70267" w:rsidRDefault="003401BF" w:rsidP="00A410D7">
            <w:pPr>
              <w:widowControl w:val="0"/>
              <w:suppressAutoHyphens/>
              <w:spacing w:before="120" w:afterLines="120" w:after="288" w:line="312" w:lineRule="auto"/>
              <w:jc w:val="center"/>
              <w:rPr>
                <w:rFonts w:ascii="Arial" w:eastAsia="Arial" w:hAnsi="Arial" w:cs="Arial"/>
                <w:bCs/>
                <w:color w:val="000000" w:themeColor="text1"/>
                <w:sz w:val="16"/>
                <w:szCs w:val="16"/>
              </w:rPr>
            </w:pPr>
          </w:p>
          <w:p w14:paraId="072D3483" w14:textId="77777777" w:rsidR="003401BF" w:rsidRPr="00E70267" w:rsidRDefault="003401BF" w:rsidP="00A410D7">
            <w:pPr>
              <w:widowControl w:val="0"/>
              <w:suppressAutoHyphens/>
              <w:spacing w:before="120" w:afterLines="120" w:after="288" w:line="312" w:lineRule="auto"/>
              <w:jc w:val="center"/>
              <w:rPr>
                <w:rFonts w:ascii="Arial" w:eastAsia="Arial" w:hAnsi="Arial" w:cs="Arial"/>
                <w:bCs/>
                <w:color w:val="000000" w:themeColor="text1"/>
                <w:sz w:val="16"/>
                <w:szCs w:val="16"/>
              </w:rPr>
            </w:pPr>
          </w:p>
          <w:p w14:paraId="6C442F79" w14:textId="77777777" w:rsidR="003401BF" w:rsidRPr="00E70267" w:rsidRDefault="003401BF" w:rsidP="00A410D7">
            <w:pPr>
              <w:widowControl w:val="0"/>
              <w:suppressAutoHyphens/>
              <w:spacing w:before="120" w:afterLines="120" w:after="288" w:line="312" w:lineRule="auto"/>
              <w:jc w:val="center"/>
              <w:rPr>
                <w:rFonts w:ascii="Arial" w:eastAsia="Arial" w:hAnsi="Arial" w:cs="Arial"/>
                <w:bCs/>
                <w:color w:val="000000" w:themeColor="text1"/>
                <w:sz w:val="16"/>
                <w:szCs w:val="16"/>
              </w:rPr>
            </w:pPr>
            <w:r w:rsidRPr="00E70267">
              <w:rPr>
                <w:rFonts w:ascii="Arial" w:eastAsia="Arial" w:hAnsi="Arial" w:cs="Arial"/>
                <w:bCs/>
                <w:color w:val="000000" w:themeColor="text1"/>
                <w:sz w:val="16"/>
                <w:szCs w:val="16"/>
              </w:rPr>
              <w:t>Unidade</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DE2368" w14:textId="77777777" w:rsidR="003401BF" w:rsidRPr="00E70267" w:rsidRDefault="003401BF" w:rsidP="00A410D7">
            <w:pPr>
              <w:widowControl w:val="0"/>
              <w:suppressAutoHyphens/>
              <w:spacing w:before="120" w:afterLines="120" w:after="288" w:line="312" w:lineRule="auto"/>
              <w:jc w:val="center"/>
              <w:rPr>
                <w:rFonts w:ascii="Arial" w:eastAsia="Arial" w:hAnsi="Arial" w:cs="Arial"/>
                <w:b/>
                <w:bCs/>
                <w:sz w:val="16"/>
                <w:szCs w:val="16"/>
              </w:rPr>
            </w:pPr>
          </w:p>
          <w:p w14:paraId="7B00F65D" w14:textId="77777777" w:rsidR="003401BF" w:rsidRPr="00E70267" w:rsidRDefault="003401BF" w:rsidP="00A410D7">
            <w:pPr>
              <w:widowControl w:val="0"/>
              <w:suppressAutoHyphens/>
              <w:spacing w:before="120" w:afterLines="120" w:after="288" w:line="312" w:lineRule="auto"/>
              <w:jc w:val="center"/>
              <w:rPr>
                <w:rFonts w:ascii="Arial" w:eastAsia="Arial" w:hAnsi="Arial" w:cs="Arial"/>
                <w:b/>
                <w:bCs/>
                <w:sz w:val="16"/>
                <w:szCs w:val="16"/>
              </w:rPr>
            </w:pPr>
          </w:p>
          <w:p w14:paraId="6EF846B8" w14:textId="77777777" w:rsidR="003401BF" w:rsidRPr="00E70267" w:rsidRDefault="003401BF" w:rsidP="00A410D7">
            <w:pPr>
              <w:widowControl w:val="0"/>
              <w:suppressAutoHyphens/>
              <w:spacing w:before="120" w:afterLines="120" w:after="288" w:line="312" w:lineRule="auto"/>
              <w:jc w:val="center"/>
              <w:rPr>
                <w:rFonts w:ascii="Arial" w:eastAsia="Arial" w:hAnsi="Arial" w:cs="Arial"/>
                <w:b/>
                <w:bCs/>
                <w:sz w:val="16"/>
                <w:szCs w:val="16"/>
              </w:rPr>
            </w:pPr>
          </w:p>
          <w:p w14:paraId="45BDE147" w14:textId="77777777" w:rsidR="003401BF" w:rsidRPr="00E70267" w:rsidRDefault="003401BF" w:rsidP="00A410D7">
            <w:pPr>
              <w:widowControl w:val="0"/>
              <w:suppressAutoHyphens/>
              <w:spacing w:before="120" w:afterLines="120" w:after="288" w:line="312" w:lineRule="auto"/>
              <w:jc w:val="center"/>
              <w:rPr>
                <w:rFonts w:ascii="Arial" w:eastAsia="Arial" w:hAnsi="Arial" w:cs="Arial"/>
                <w:b/>
                <w:bCs/>
                <w:sz w:val="16"/>
                <w:szCs w:val="16"/>
              </w:rPr>
            </w:pPr>
            <w:proofErr w:type="gramStart"/>
            <w:r w:rsidRPr="00E70267">
              <w:rPr>
                <w:rFonts w:ascii="Arial" w:eastAsia="Arial" w:hAnsi="Arial" w:cs="Arial"/>
                <w:b/>
                <w:bCs/>
                <w:sz w:val="16"/>
                <w:szCs w:val="16"/>
              </w:rPr>
              <w:t>5</w:t>
            </w:r>
            <w:proofErr w:type="gramEnd"/>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7831F1" w14:textId="77777777" w:rsidR="003401BF" w:rsidRPr="00E70267" w:rsidRDefault="003401BF" w:rsidP="00A410D7">
            <w:pPr>
              <w:suppressAutoHyphens/>
              <w:spacing w:before="120" w:afterLines="120" w:after="288" w:line="312" w:lineRule="auto"/>
              <w:jc w:val="center"/>
              <w:rPr>
                <w:rFonts w:ascii="Arial" w:eastAsia="Arial" w:hAnsi="Arial" w:cs="Arial"/>
                <w:b/>
                <w:bCs/>
                <w:sz w:val="16"/>
                <w:szCs w:val="16"/>
              </w:rPr>
            </w:pPr>
          </w:p>
          <w:p w14:paraId="3E20B987" w14:textId="77777777" w:rsidR="003401BF" w:rsidRPr="00E70267" w:rsidRDefault="003401BF" w:rsidP="00A410D7">
            <w:pPr>
              <w:suppressAutoHyphens/>
              <w:spacing w:before="120" w:afterLines="120" w:after="288" w:line="312" w:lineRule="auto"/>
              <w:jc w:val="center"/>
              <w:rPr>
                <w:rFonts w:ascii="Arial" w:eastAsia="Arial" w:hAnsi="Arial" w:cs="Arial"/>
                <w:b/>
                <w:bCs/>
                <w:sz w:val="16"/>
                <w:szCs w:val="16"/>
              </w:rPr>
            </w:pPr>
          </w:p>
          <w:p w14:paraId="087A34C2" w14:textId="77777777" w:rsidR="003401BF" w:rsidRPr="00E70267" w:rsidRDefault="003401BF" w:rsidP="00A410D7">
            <w:pPr>
              <w:suppressAutoHyphens/>
              <w:spacing w:before="120" w:afterLines="120" w:after="288" w:line="312" w:lineRule="auto"/>
              <w:jc w:val="center"/>
              <w:rPr>
                <w:rFonts w:ascii="Arial" w:eastAsia="Arial" w:hAnsi="Arial" w:cs="Arial"/>
                <w:b/>
                <w:bCs/>
                <w:sz w:val="16"/>
                <w:szCs w:val="16"/>
              </w:rPr>
            </w:pPr>
          </w:p>
          <w:p w14:paraId="5346993E" w14:textId="241769C4" w:rsidR="003401BF" w:rsidRPr="00E70267" w:rsidRDefault="003401BF" w:rsidP="003401BF">
            <w:pPr>
              <w:suppressAutoHyphens/>
              <w:spacing w:before="120" w:afterLines="120" w:after="288" w:line="312" w:lineRule="auto"/>
              <w:jc w:val="center"/>
              <w:rPr>
                <w:rFonts w:ascii="Arial" w:eastAsia="Arial" w:hAnsi="Arial" w:cs="Arial"/>
                <w:b/>
                <w:bCs/>
                <w:sz w:val="16"/>
                <w:szCs w:val="16"/>
              </w:rPr>
            </w:pPr>
            <w:r w:rsidRPr="00E70267">
              <w:rPr>
                <w:rFonts w:ascii="Arial" w:eastAsia="Arial" w:hAnsi="Arial" w:cs="Arial"/>
                <w:b/>
                <w:bCs/>
                <w:sz w:val="16"/>
                <w:szCs w:val="16"/>
              </w:rPr>
              <w:t xml:space="preserve">R$ </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71C427" w14:textId="77777777" w:rsidR="003401BF" w:rsidRPr="00E70267" w:rsidRDefault="003401BF" w:rsidP="00A410D7">
            <w:pPr>
              <w:suppressAutoHyphens/>
              <w:spacing w:before="120" w:afterLines="120" w:after="288" w:line="312" w:lineRule="auto"/>
              <w:jc w:val="center"/>
              <w:rPr>
                <w:rFonts w:ascii="Arial" w:eastAsia="Arial" w:hAnsi="Arial" w:cs="Arial"/>
                <w:b/>
                <w:bCs/>
                <w:sz w:val="16"/>
                <w:szCs w:val="16"/>
              </w:rPr>
            </w:pPr>
          </w:p>
          <w:p w14:paraId="657EE3D5" w14:textId="77777777" w:rsidR="003401BF" w:rsidRPr="00E70267" w:rsidRDefault="003401BF" w:rsidP="00A410D7">
            <w:pPr>
              <w:suppressAutoHyphens/>
              <w:spacing w:before="120" w:afterLines="120" w:after="288" w:line="312" w:lineRule="auto"/>
              <w:jc w:val="center"/>
              <w:rPr>
                <w:rFonts w:ascii="Arial" w:eastAsia="Arial" w:hAnsi="Arial" w:cs="Arial"/>
                <w:b/>
                <w:bCs/>
                <w:sz w:val="16"/>
                <w:szCs w:val="16"/>
              </w:rPr>
            </w:pPr>
          </w:p>
          <w:p w14:paraId="4FF75026" w14:textId="77777777" w:rsidR="003401BF" w:rsidRPr="00E70267" w:rsidRDefault="003401BF" w:rsidP="00A410D7">
            <w:pPr>
              <w:suppressAutoHyphens/>
              <w:spacing w:before="120" w:afterLines="120" w:after="288" w:line="312" w:lineRule="auto"/>
              <w:jc w:val="center"/>
              <w:rPr>
                <w:rFonts w:ascii="Arial" w:eastAsia="Arial" w:hAnsi="Arial" w:cs="Arial"/>
                <w:b/>
                <w:bCs/>
                <w:sz w:val="16"/>
                <w:szCs w:val="16"/>
              </w:rPr>
            </w:pPr>
          </w:p>
          <w:p w14:paraId="5DCA9F9D" w14:textId="19210DB4" w:rsidR="003401BF" w:rsidRPr="00E70267" w:rsidRDefault="003401BF" w:rsidP="003401BF">
            <w:pPr>
              <w:suppressAutoHyphens/>
              <w:spacing w:before="120" w:afterLines="120" w:after="288" w:line="312" w:lineRule="auto"/>
              <w:jc w:val="center"/>
              <w:rPr>
                <w:rFonts w:ascii="Arial" w:eastAsia="Arial" w:hAnsi="Arial" w:cs="Arial"/>
                <w:b/>
                <w:bCs/>
                <w:sz w:val="16"/>
                <w:szCs w:val="16"/>
              </w:rPr>
            </w:pPr>
            <w:r w:rsidRPr="00E70267">
              <w:rPr>
                <w:rFonts w:ascii="Arial" w:eastAsia="Arial" w:hAnsi="Arial" w:cs="Arial"/>
                <w:b/>
                <w:bCs/>
                <w:sz w:val="16"/>
                <w:szCs w:val="16"/>
              </w:rPr>
              <w:t xml:space="preserve">R$ </w:t>
            </w:r>
          </w:p>
        </w:tc>
      </w:tr>
      <w:tr w:rsidR="003401BF" w:rsidRPr="00E70267" w14:paraId="0A18300F" w14:textId="77777777" w:rsidTr="003401BF">
        <w:trPr>
          <w:trHeight w:val="689"/>
          <w:jc w:val="center"/>
        </w:trPr>
        <w:tc>
          <w:tcPr>
            <w:tcW w:w="6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86C892" w14:textId="77777777" w:rsidR="003401BF" w:rsidRPr="00E70267" w:rsidRDefault="003401BF" w:rsidP="00A410D7">
            <w:pPr>
              <w:widowControl w:val="0"/>
              <w:suppressAutoHyphens/>
              <w:spacing w:before="120" w:afterLines="120" w:after="288" w:line="312" w:lineRule="auto"/>
              <w:jc w:val="center"/>
              <w:rPr>
                <w:rFonts w:ascii="Arial" w:eastAsia="Arial" w:hAnsi="Arial" w:cs="Arial"/>
                <w:b/>
                <w:bCs/>
                <w:color w:val="000000" w:themeColor="text1"/>
                <w:sz w:val="16"/>
                <w:szCs w:val="16"/>
              </w:rPr>
            </w:pPr>
            <w:proofErr w:type="gramStart"/>
            <w:r w:rsidRPr="00E70267">
              <w:rPr>
                <w:rFonts w:ascii="Arial" w:eastAsia="Arial" w:hAnsi="Arial" w:cs="Arial"/>
                <w:b/>
                <w:bCs/>
                <w:color w:val="000000" w:themeColor="text1"/>
                <w:sz w:val="16"/>
                <w:szCs w:val="16"/>
              </w:rPr>
              <w:t>4</w:t>
            </w:r>
            <w:proofErr w:type="gramEnd"/>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C959F6" w14:textId="77777777" w:rsidR="003401BF" w:rsidRPr="00E70267" w:rsidRDefault="003401BF" w:rsidP="00A410D7">
            <w:pPr>
              <w:suppressAutoHyphens/>
              <w:spacing w:before="120" w:afterLines="120" w:after="288" w:line="312" w:lineRule="auto"/>
              <w:jc w:val="center"/>
              <w:rPr>
                <w:rFonts w:ascii="Arial" w:eastAsia="Arial" w:hAnsi="Arial" w:cs="Arial"/>
                <w:bCs/>
                <w:color w:val="000000" w:themeColor="text1"/>
                <w:sz w:val="16"/>
                <w:szCs w:val="16"/>
              </w:rPr>
            </w:pPr>
            <w:r w:rsidRPr="00E70267">
              <w:rPr>
                <w:rFonts w:ascii="Arial" w:hAnsi="Arial" w:cs="Arial"/>
                <w:sz w:val="18"/>
              </w:rPr>
              <w:t xml:space="preserve">Aparelho de ar condicionado 48.000 BTU/h, modelo Split </w:t>
            </w:r>
            <w:proofErr w:type="spellStart"/>
            <w:r w:rsidRPr="00E70267">
              <w:rPr>
                <w:rFonts w:ascii="Arial" w:hAnsi="Arial" w:cs="Arial"/>
                <w:sz w:val="18"/>
              </w:rPr>
              <w:t>Hi</w:t>
            </w:r>
            <w:proofErr w:type="spellEnd"/>
            <w:r w:rsidRPr="00E70267">
              <w:rPr>
                <w:rFonts w:ascii="Arial" w:hAnsi="Arial" w:cs="Arial"/>
                <w:sz w:val="18"/>
              </w:rPr>
              <w:t xml:space="preserve"> Wall, tipo ciclo frio, controle remoto sem fio, termostato digital, funções </w:t>
            </w:r>
            <w:proofErr w:type="spellStart"/>
            <w:r w:rsidRPr="00E70267">
              <w:rPr>
                <w:rFonts w:ascii="Arial" w:hAnsi="Arial" w:cs="Arial"/>
                <w:sz w:val="18"/>
              </w:rPr>
              <w:t>Sleep</w:t>
            </w:r>
            <w:proofErr w:type="spellEnd"/>
            <w:r w:rsidRPr="00E70267">
              <w:rPr>
                <w:rFonts w:ascii="Arial" w:hAnsi="Arial" w:cs="Arial"/>
                <w:sz w:val="18"/>
              </w:rPr>
              <w:t xml:space="preserve"> e Swing, Voltagem de 220 V, baixo ruído, </w:t>
            </w:r>
            <w:proofErr w:type="spellStart"/>
            <w:r w:rsidRPr="00E70267">
              <w:rPr>
                <w:rFonts w:ascii="Arial" w:hAnsi="Arial" w:cs="Arial"/>
                <w:sz w:val="18"/>
              </w:rPr>
              <w:t>Ence</w:t>
            </w:r>
            <w:proofErr w:type="spellEnd"/>
            <w:r w:rsidRPr="00E70267">
              <w:rPr>
                <w:rFonts w:ascii="Arial" w:hAnsi="Arial" w:cs="Arial"/>
                <w:sz w:val="18"/>
              </w:rPr>
              <w:t xml:space="preserve"> e Selo </w:t>
            </w:r>
            <w:proofErr w:type="spellStart"/>
            <w:r w:rsidRPr="00E70267">
              <w:rPr>
                <w:rFonts w:ascii="Arial" w:hAnsi="Arial" w:cs="Arial"/>
                <w:sz w:val="18"/>
              </w:rPr>
              <w:t>Procel</w:t>
            </w:r>
            <w:proofErr w:type="spellEnd"/>
            <w:r w:rsidRPr="00E70267">
              <w:rPr>
                <w:rFonts w:ascii="Arial" w:hAnsi="Arial" w:cs="Arial"/>
                <w:sz w:val="18"/>
              </w:rPr>
              <w:t xml:space="preserve"> tipo A, Assistência Técnica Local e Garantia de 12 (doze meses), com </w:t>
            </w:r>
            <w:proofErr w:type="gramStart"/>
            <w:r w:rsidRPr="00E70267">
              <w:rPr>
                <w:rFonts w:ascii="Arial" w:hAnsi="Arial" w:cs="Arial"/>
                <w:sz w:val="18"/>
              </w:rPr>
              <w:t>instalação</w:t>
            </w:r>
            <w:proofErr w:type="gramEnd"/>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8D12CD" w14:textId="77777777" w:rsidR="003401BF" w:rsidRPr="00E70267" w:rsidRDefault="003401BF" w:rsidP="00A410D7">
            <w:pPr>
              <w:widowControl w:val="0"/>
              <w:suppressAutoHyphens/>
              <w:spacing w:before="120" w:afterLines="120" w:after="288" w:line="312" w:lineRule="auto"/>
              <w:jc w:val="center"/>
              <w:rPr>
                <w:rFonts w:ascii="Arial" w:eastAsia="Arial" w:hAnsi="Arial" w:cs="Arial"/>
                <w:b/>
                <w:bCs/>
                <w:color w:val="000000" w:themeColor="text1"/>
                <w:sz w:val="16"/>
                <w:szCs w:val="16"/>
              </w:rPr>
            </w:pPr>
            <w:r w:rsidRPr="00E70267">
              <w:rPr>
                <w:rFonts w:ascii="Arial" w:eastAsia="Arial" w:hAnsi="Arial" w:cs="Arial"/>
                <w:b/>
                <w:bCs/>
                <w:color w:val="000000" w:themeColor="text1"/>
                <w:sz w:val="16"/>
                <w:szCs w:val="16"/>
              </w:rPr>
              <w:t>612237</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17138C" w14:textId="77777777" w:rsidR="003401BF" w:rsidRPr="00E70267" w:rsidRDefault="003401BF" w:rsidP="00A410D7">
            <w:pPr>
              <w:widowControl w:val="0"/>
              <w:suppressAutoHyphens/>
              <w:spacing w:before="120" w:afterLines="120" w:after="288" w:line="312" w:lineRule="auto"/>
              <w:jc w:val="center"/>
              <w:rPr>
                <w:rFonts w:ascii="Arial" w:eastAsia="Arial" w:hAnsi="Arial" w:cs="Arial"/>
                <w:bCs/>
                <w:color w:val="000000" w:themeColor="text1"/>
                <w:sz w:val="16"/>
                <w:szCs w:val="16"/>
              </w:rPr>
            </w:pPr>
            <w:r w:rsidRPr="00E70267">
              <w:rPr>
                <w:rFonts w:ascii="Arial" w:eastAsia="Arial" w:hAnsi="Arial" w:cs="Arial"/>
                <w:bCs/>
                <w:color w:val="000000" w:themeColor="text1"/>
                <w:sz w:val="16"/>
                <w:szCs w:val="16"/>
              </w:rPr>
              <w:t>Unidade</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55A9DD" w14:textId="77777777" w:rsidR="003401BF" w:rsidRPr="00E70267" w:rsidRDefault="003401BF" w:rsidP="00A410D7">
            <w:pPr>
              <w:widowControl w:val="0"/>
              <w:suppressAutoHyphens/>
              <w:spacing w:before="120" w:afterLines="120" w:after="288" w:line="312" w:lineRule="auto"/>
              <w:jc w:val="center"/>
              <w:rPr>
                <w:rFonts w:ascii="Arial" w:eastAsia="Arial" w:hAnsi="Arial" w:cs="Arial"/>
                <w:b/>
                <w:bCs/>
                <w:sz w:val="16"/>
                <w:szCs w:val="16"/>
              </w:rPr>
            </w:pPr>
          </w:p>
          <w:p w14:paraId="0062727C" w14:textId="77777777" w:rsidR="003401BF" w:rsidRPr="00E70267" w:rsidRDefault="003401BF" w:rsidP="00A410D7">
            <w:pPr>
              <w:widowControl w:val="0"/>
              <w:suppressAutoHyphens/>
              <w:spacing w:before="120" w:afterLines="120" w:after="288" w:line="312" w:lineRule="auto"/>
              <w:jc w:val="center"/>
              <w:rPr>
                <w:rFonts w:ascii="Arial" w:eastAsia="Arial" w:hAnsi="Arial" w:cs="Arial"/>
                <w:b/>
                <w:bCs/>
                <w:sz w:val="16"/>
                <w:szCs w:val="16"/>
              </w:rPr>
            </w:pPr>
          </w:p>
          <w:p w14:paraId="5BCEA170" w14:textId="77777777" w:rsidR="003401BF" w:rsidRPr="00E70267" w:rsidRDefault="003401BF" w:rsidP="00A410D7">
            <w:pPr>
              <w:widowControl w:val="0"/>
              <w:suppressAutoHyphens/>
              <w:spacing w:before="120" w:afterLines="120" w:after="288" w:line="312" w:lineRule="auto"/>
              <w:jc w:val="center"/>
              <w:rPr>
                <w:rFonts w:ascii="Arial" w:eastAsia="Arial" w:hAnsi="Arial" w:cs="Arial"/>
                <w:b/>
                <w:bCs/>
                <w:sz w:val="16"/>
                <w:szCs w:val="16"/>
              </w:rPr>
            </w:pPr>
          </w:p>
          <w:p w14:paraId="21142DD7" w14:textId="77777777" w:rsidR="003401BF" w:rsidRPr="00E70267" w:rsidRDefault="003401BF" w:rsidP="00A410D7">
            <w:pPr>
              <w:widowControl w:val="0"/>
              <w:suppressAutoHyphens/>
              <w:spacing w:before="120" w:afterLines="120" w:after="288" w:line="312" w:lineRule="auto"/>
              <w:jc w:val="center"/>
              <w:rPr>
                <w:rFonts w:ascii="Arial" w:eastAsia="Arial" w:hAnsi="Arial" w:cs="Arial"/>
                <w:b/>
                <w:bCs/>
                <w:sz w:val="16"/>
                <w:szCs w:val="16"/>
              </w:rPr>
            </w:pPr>
            <w:proofErr w:type="gramStart"/>
            <w:r w:rsidRPr="00E70267">
              <w:rPr>
                <w:rFonts w:ascii="Arial" w:eastAsia="Arial" w:hAnsi="Arial" w:cs="Arial"/>
                <w:b/>
                <w:bCs/>
                <w:sz w:val="16"/>
                <w:szCs w:val="16"/>
              </w:rPr>
              <w:t>3</w:t>
            </w:r>
            <w:proofErr w:type="gramEnd"/>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2F6567" w14:textId="77777777" w:rsidR="003401BF" w:rsidRPr="00E70267" w:rsidRDefault="003401BF" w:rsidP="00A410D7">
            <w:pPr>
              <w:suppressAutoHyphens/>
              <w:spacing w:before="120" w:afterLines="120" w:after="288" w:line="312" w:lineRule="auto"/>
              <w:jc w:val="center"/>
              <w:rPr>
                <w:rFonts w:ascii="Arial" w:eastAsia="Arial" w:hAnsi="Arial" w:cs="Arial"/>
                <w:b/>
                <w:bCs/>
                <w:sz w:val="16"/>
                <w:szCs w:val="16"/>
              </w:rPr>
            </w:pPr>
          </w:p>
          <w:p w14:paraId="1B51E129" w14:textId="77777777" w:rsidR="003401BF" w:rsidRPr="00E70267" w:rsidRDefault="003401BF" w:rsidP="00A410D7">
            <w:pPr>
              <w:suppressAutoHyphens/>
              <w:spacing w:before="120" w:afterLines="120" w:after="288" w:line="312" w:lineRule="auto"/>
              <w:jc w:val="center"/>
              <w:rPr>
                <w:rFonts w:ascii="Arial" w:eastAsia="Arial" w:hAnsi="Arial" w:cs="Arial"/>
                <w:b/>
                <w:bCs/>
                <w:sz w:val="16"/>
                <w:szCs w:val="16"/>
              </w:rPr>
            </w:pPr>
          </w:p>
          <w:p w14:paraId="2F3792F9" w14:textId="77777777" w:rsidR="003401BF" w:rsidRPr="00E70267" w:rsidRDefault="003401BF" w:rsidP="00A410D7">
            <w:pPr>
              <w:suppressAutoHyphens/>
              <w:spacing w:before="120" w:afterLines="120" w:after="288" w:line="312" w:lineRule="auto"/>
              <w:jc w:val="center"/>
              <w:rPr>
                <w:rFonts w:ascii="Arial" w:eastAsia="Arial" w:hAnsi="Arial" w:cs="Arial"/>
                <w:b/>
                <w:bCs/>
                <w:sz w:val="16"/>
                <w:szCs w:val="16"/>
              </w:rPr>
            </w:pPr>
          </w:p>
          <w:p w14:paraId="020E3353" w14:textId="70259829" w:rsidR="003401BF" w:rsidRPr="00E70267" w:rsidRDefault="003401BF" w:rsidP="003401BF">
            <w:pPr>
              <w:suppressAutoHyphens/>
              <w:spacing w:before="120" w:afterLines="120" w:after="288" w:line="312" w:lineRule="auto"/>
              <w:jc w:val="center"/>
              <w:rPr>
                <w:rFonts w:ascii="Arial" w:eastAsia="Arial" w:hAnsi="Arial" w:cs="Arial"/>
                <w:b/>
                <w:bCs/>
                <w:sz w:val="16"/>
                <w:szCs w:val="16"/>
              </w:rPr>
            </w:pPr>
            <w:r w:rsidRPr="00E70267">
              <w:rPr>
                <w:rFonts w:ascii="Arial" w:eastAsia="Arial" w:hAnsi="Arial" w:cs="Arial"/>
                <w:b/>
                <w:bCs/>
                <w:sz w:val="16"/>
                <w:szCs w:val="16"/>
              </w:rPr>
              <w:t xml:space="preserve">R$ </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D3BAF6" w14:textId="77777777" w:rsidR="003401BF" w:rsidRPr="00E70267" w:rsidRDefault="003401BF" w:rsidP="00A410D7">
            <w:pPr>
              <w:suppressAutoHyphens/>
              <w:spacing w:before="120" w:afterLines="120" w:after="288" w:line="312" w:lineRule="auto"/>
              <w:jc w:val="center"/>
              <w:rPr>
                <w:rFonts w:ascii="Arial" w:eastAsia="Arial" w:hAnsi="Arial" w:cs="Arial"/>
                <w:b/>
                <w:bCs/>
                <w:sz w:val="16"/>
                <w:szCs w:val="16"/>
              </w:rPr>
            </w:pPr>
          </w:p>
          <w:p w14:paraId="56B857F8" w14:textId="77777777" w:rsidR="003401BF" w:rsidRPr="00E70267" w:rsidRDefault="003401BF" w:rsidP="00A410D7">
            <w:pPr>
              <w:suppressAutoHyphens/>
              <w:spacing w:before="120" w:afterLines="120" w:after="288" w:line="312" w:lineRule="auto"/>
              <w:jc w:val="center"/>
              <w:rPr>
                <w:rFonts w:ascii="Arial" w:eastAsia="Arial" w:hAnsi="Arial" w:cs="Arial"/>
                <w:b/>
                <w:bCs/>
                <w:sz w:val="16"/>
                <w:szCs w:val="16"/>
              </w:rPr>
            </w:pPr>
          </w:p>
          <w:p w14:paraId="7913A586" w14:textId="77777777" w:rsidR="003401BF" w:rsidRPr="00E70267" w:rsidRDefault="003401BF" w:rsidP="00A410D7">
            <w:pPr>
              <w:suppressAutoHyphens/>
              <w:spacing w:before="120" w:afterLines="120" w:after="288" w:line="312" w:lineRule="auto"/>
              <w:jc w:val="center"/>
              <w:rPr>
                <w:rFonts w:ascii="Arial" w:eastAsia="Arial" w:hAnsi="Arial" w:cs="Arial"/>
                <w:b/>
                <w:bCs/>
                <w:sz w:val="16"/>
                <w:szCs w:val="16"/>
              </w:rPr>
            </w:pPr>
          </w:p>
          <w:p w14:paraId="01C1FD1F" w14:textId="6D4B4BF0" w:rsidR="003401BF" w:rsidRPr="00E70267" w:rsidRDefault="003401BF" w:rsidP="003401BF">
            <w:pPr>
              <w:suppressAutoHyphens/>
              <w:spacing w:before="120" w:afterLines="120" w:after="288" w:line="312" w:lineRule="auto"/>
              <w:jc w:val="center"/>
              <w:rPr>
                <w:rFonts w:ascii="Arial" w:eastAsia="Arial" w:hAnsi="Arial" w:cs="Arial"/>
                <w:b/>
                <w:bCs/>
                <w:sz w:val="16"/>
                <w:szCs w:val="16"/>
              </w:rPr>
            </w:pPr>
            <w:r w:rsidRPr="00E70267">
              <w:rPr>
                <w:rFonts w:ascii="Arial" w:eastAsia="Arial" w:hAnsi="Arial" w:cs="Arial"/>
                <w:b/>
                <w:bCs/>
                <w:sz w:val="16"/>
                <w:szCs w:val="16"/>
              </w:rPr>
              <w:t xml:space="preserve">R$ </w:t>
            </w:r>
          </w:p>
        </w:tc>
      </w:tr>
      <w:tr w:rsidR="003401BF" w:rsidRPr="00E70267" w14:paraId="313C1291" w14:textId="77777777" w:rsidTr="00B82873">
        <w:trPr>
          <w:trHeight w:val="689"/>
          <w:jc w:val="center"/>
        </w:trPr>
        <w:tc>
          <w:tcPr>
            <w:tcW w:w="815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5FC68F" w14:textId="4573A9CC" w:rsidR="003401BF" w:rsidRPr="00E70267" w:rsidRDefault="003401BF" w:rsidP="003401BF">
            <w:pPr>
              <w:suppressAutoHyphens/>
              <w:spacing w:before="120" w:afterLines="120" w:after="288" w:line="312" w:lineRule="auto"/>
              <w:jc w:val="right"/>
              <w:rPr>
                <w:rFonts w:ascii="Arial" w:eastAsia="Arial" w:hAnsi="Arial" w:cs="Arial"/>
                <w:b/>
                <w:bCs/>
                <w:sz w:val="16"/>
                <w:szCs w:val="16"/>
              </w:rPr>
            </w:pPr>
            <w:r>
              <w:rPr>
                <w:rFonts w:ascii="Arial" w:eastAsia="Arial" w:hAnsi="Arial" w:cs="Arial"/>
                <w:b/>
                <w:bCs/>
                <w:sz w:val="16"/>
                <w:szCs w:val="16"/>
              </w:rPr>
              <w:t>VALOR TOTAL:</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51266D" w14:textId="7CAD22E8" w:rsidR="003401BF" w:rsidRPr="00E70267" w:rsidRDefault="003401BF" w:rsidP="003401BF">
            <w:pPr>
              <w:suppressAutoHyphens/>
              <w:spacing w:before="120" w:afterLines="120" w:after="288" w:line="312" w:lineRule="auto"/>
              <w:jc w:val="center"/>
              <w:rPr>
                <w:rFonts w:ascii="Arial" w:eastAsia="Arial" w:hAnsi="Arial" w:cs="Arial"/>
                <w:b/>
                <w:bCs/>
                <w:sz w:val="16"/>
                <w:szCs w:val="16"/>
              </w:rPr>
            </w:pPr>
            <w:r w:rsidRPr="00E70267">
              <w:rPr>
                <w:rFonts w:ascii="Arial" w:eastAsia="Arial" w:hAnsi="Arial" w:cs="Arial"/>
                <w:b/>
                <w:color w:val="000000"/>
                <w:sz w:val="16"/>
                <w:szCs w:val="16"/>
              </w:rPr>
              <w:t xml:space="preserve">R$ </w:t>
            </w:r>
          </w:p>
        </w:tc>
      </w:tr>
    </w:tbl>
    <w:p w14:paraId="34A09BD4" w14:textId="77777777" w:rsidR="004E3A5F" w:rsidRPr="004827F2" w:rsidRDefault="004E3A5F" w:rsidP="004E3A5F">
      <w:pPr>
        <w:pStyle w:val="Nivel2"/>
        <w:numPr>
          <w:ilvl w:val="0"/>
          <w:numId w:val="0"/>
        </w:numPr>
      </w:pPr>
    </w:p>
    <w:p w14:paraId="182A19E5" w14:textId="77777777" w:rsidR="00DC41DD" w:rsidRPr="004827F2" w:rsidRDefault="00DC41DD" w:rsidP="00E136D8">
      <w:pPr>
        <w:pStyle w:val="Nivel2"/>
        <w:rPr>
          <w:lang w:val="x-none"/>
        </w:rPr>
      </w:pPr>
      <w:r w:rsidRPr="004827F2">
        <w:t>Vinculam esta contratação, independentemente de transcrição:</w:t>
      </w:r>
    </w:p>
    <w:p w14:paraId="22303445" w14:textId="77777777" w:rsidR="00DC41DD" w:rsidRPr="004827F2" w:rsidRDefault="00DC41DD" w:rsidP="0041257D">
      <w:pPr>
        <w:pStyle w:val="Nivel3"/>
      </w:pPr>
      <w:r w:rsidRPr="004827F2">
        <w:t xml:space="preserve">O </w:t>
      </w:r>
      <w:r w:rsidRPr="0041257D">
        <w:t>Termo</w:t>
      </w:r>
      <w:r w:rsidRPr="004827F2">
        <w:t xml:space="preserve"> de Referência;</w:t>
      </w:r>
    </w:p>
    <w:p w14:paraId="2E51F8E2" w14:textId="77777777" w:rsidR="00DC41DD" w:rsidRPr="00E136D8" w:rsidRDefault="00DC41DD" w:rsidP="00E136D8">
      <w:pPr>
        <w:pStyle w:val="Nivel3"/>
      </w:pPr>
      <w:r w:rsidRPr="004827F2">
        <w:t xml:space="preserve">O Edital da </w:t>
      </w:r>
      <w:r w:rsidRPr="00E136D8">
        <w:t>Licitação;</w:t>
      </w:r>
    </w:p>
    <w:p w14:paraId="19C5CA53" w14:textId="77777777" w:rsidR="00DC41DD" w:rsidRPr="00E136D8" w:rsidRDefault="00DC41DD" w:rsidP="00E136D8">
      <w:pPr>
        <w:pStyle w:val="Nivel3"/>
      </w:pPr>
      <w:r w:rsidRPr="00E136D8">
        <w:t>A Proposta do contratado;</w:t>
      </w:r>
    </w:p>
    <w:p w14:paraId="53EF8BEC" w14:textId="280FC6A3" w:rsidR="00DC41DD" w:rsidRPr="004827F2" w:rsidRDefault="00DC41DD" w:rsidP="00E136D8">
      <w:pPr>
        <w:pStyle w:val="Nivel3"/>
      </w:pPr>
      <w:r w:rsidRPr="00E136D8">
        <w:lastRenderedPageBreak/>
        <w:t>Eventuais anexos dos documentos</w:t>
      </w:r>
      <w:r w:rsidRPr="004827F2">
        <w:t xml:space="preserve"> supracitados.</w:t>
      </w:r>
    </w:p>
    <w:p w14:paraId="27D7B84C" w14:textId="1A7C9726" w:rsidR="00DC41DD" w:rsidRPr="004827F2" w:rsidRDefault="00DC41DD" w:rsidP="00D61A41">
      <w:pPr>
        <w:pStyle w:val="Nivel01"/>
        <w:rPr>
          <w:color w:val="FFFFFF" w:themeColor="background1"/>
        </w:rPr>
      </w:pPr>
      <w:r w:rsidRPr="004827F2">
        <w:t>CLÁUSULA SEGUNDA – VIGÊNCIA E PRORROGAÇÃO</w:t>
      </w:r>
    </w:p>
    <w:p w14:paraId="3003C642" w14:textId="77777777" w:rsidR="008A1752" w:rsidRPr="008A1752" w:rsidRDefault="008A1752" w:rsidP="00594E05">
      <w:pPr>
        <w:pStyle w:val="Nvel3-R"/>
        <w:ind w:left="851"/>
      </w:pPr>
      <w:r w:rsidRPr="00AA0ACC">
        <w:rPr>
          <w:i w:val="0"/>
          <w:color w:val="000000" w:themeColor="text1"/>
        </w:rPr>
        <w:t xml:space="preserve">O prazo de vigência da contratação é de 12 (doze) meses contados da assinatura do contrato, na forma do artigo 105 da Lei n° 14.133, de 2021, </w:t>
      </w:r>
      <w:r w:rsidRPr="002D6282">
        <w:rPr>
          <w:i w:val="0"/>
          <w:color w:val="000000" w:themeColor="text1"/>
        </w:rPr>
        <w:t xml:space="preserve">podendo ser renovado por igual período, mediante celebração de termo aditivo, na forma dos artigos 106 e 107 da Lei n° 14.133, de </w:t>
      </w:r>
      <w:proofErr w:type="gramStart"/>
      <w:r w:rsidRPr="002D6282">
        <w:rPr>
          <w:i w:val="0"/>
          <w:color w:val="000000" w:themeColor="text1"/>
        </w:rPr>
        <w:t>2021</w:t>
      </w:r>
      <w:proofErr w:type="gramEnd"/>
    </w:p>
    <w:p w14:paraId="61C4C9BF" w14:textId="2E541ADD" w:rsidR="00547A88" w:rsidRPr="00594E05" w:rsidRDefault="00547A88" w:rsidP="00594E05">
      <w:pPr>
        <w:pStyle w:val="Nvel3-R"/>
        <w:ind w:left="851"/>
        <w:rPr>
          <w:i w:val="0"/>
          <w:color w:val="000000" w:themeColor="text1"/>
        </w:rPr>
      </w:pPr>
      <w:r w:rsidRPr="008A1752">
        <w:rPr>
          <w:color w:val="auto"/>
        </w:rPr>
        <w:t xml:space="preserve">O contratado não tem </w:t>
      </w:r>
      <w:r w:rsidRPr="00594E05">
        <w:rPr>
          <w:i w:val="0"/>
          <w:color w:val="000000" w:themeColor="text1"/>
        </w:rPr>
        <w:t>direito subjetivo à prorrogação contratual.</w:t>
      </w:r>
    </w:p>
    <w:p w14:paraId="557C863E" w14:textId="76BFF861" w:rsidR="00547A88" w:rsidRPr="00594E05" w:rsidRDefault="00547A88" w:rsidP="00594E05">
      <w:pPr>
        <w:pStyle w:val="Nvel3-R"/>
        <w:ind w:left="851"/>
        <w:rPr>
          <w:i w:val="0"/>
          <w:color w:val="000000" w:themeColor="text1"/>
        </w:rPr>
      </w:pPr>
      <w:r w:rsidRPr="00594E05">
        <w:rPr>
          <w:i w:val="0"/>
          <w:color w:val="000000" w:themeColor="text1"/>
        </w:rPr>
        <w:t>A prorrogação de contrato deverá ser promovida mediante celebração de termo aditivo.</w:t>
      </w:r>
    </w:p>
    <w:p w14:paraId="17FD35E5" w14:textId="06E4535C" w:rsidR="00547A88" w:rsidRPr="00594E05" w:rsidRDefault="00547A88" w:rsidP="00594E05">
      <w:pPr>
        <w:pStyle w:val="Nvel3-R"/>
        <w:ind w:left="851"/>
        <w:rPr>
          <w:i w:val="0"/>
          <w:color w:val="000000" w:themeColor="text1"/>
        </w:rPr>
      </w:pPr>
      <w:r w:rsidRPr="00594E05">
        <w:rPr>
          <w:i w:val="0"/>
          <w:color w:val="000000" w:themeColor="text1"/>
        </w:rPr>
        <w:t>O contrato não poderá ser prorrogado quando o contratado tiver sido penalizado nas sanções de declaração de inidoneidade ou impedimento de licitar e contratar com poder público, observadas as abrangências de aplicação.</w:t>
      </w:r>
    </w:p>
    <w:p w14:paraId="7EF08CA3" w14:textId="7A0434CC" w:rsidR="00DC41DD" w:rsidRPr="004827F2" w:rsidRDefault="00DC41DD" w:rsidP="00D61A41">
      <w:pPr>
        <w:pStyle w:val="Nivel01"/>
        <w:rPr>
          <w:color w:val="FFFFFF" w:themeColor="background1"/>
        </w:rPr>
      </w:pPr>
      <w:r w:rsidRPr="004827F2">
        <w:t>CLÁUSULA TERCEIRA – MODELOS DE EXECUÇÃO E GESTÃO CONTRATUAIS (</w:t>
      </w:r>
      <w:hyperlink r:id="rId15" w:anchor="art92" w:history="1">
        <w:r w:rsidRPr="004827F2">
          <w:rPr>
            <w:rStyle w:val="Hyperlink"/>
          </w:rPr>
          <w:t>art. 92, IV, VII e XVIII)</w:t>
        </w:r>
        <w:proofErr w:type="gramStart"/>
      </w:hyperlink>
      <w:proofErr w:type="gramEnd"/>
    </w:p>
    <w:p w14:paraId="6D5040DF" w14:textId="4810E6EE" w:rsidR="00DC41DD" w:rsidRDefault="00DC41DD" w:rsidP="00E136D8">
      <w:pPr>
        <w:pStyle w:val="Nivel2"/>
      </w:pPr>
      <w:r w:rsidRPr="004827F2">
        <w:t xml:space="preserve">O regime de execução contratual, os modelos de gestão e de execução, assim como os prazos e condições de conclusão, </w:t>
      </w:r>
      <w:proofErr w:type="gramStart"/>
      <w:r w:rsidRPr="004827F2">
        <w:t>entrega</w:t>
      </w:r>
      <w:r w:rsidR="00E5005B">
        <w:t>,</w:t>
      </w:r>
      <w:proofErr w:type="gramEnd"/>
      <w:r w:rsidR="00E5005B">
        <w:t xml:space="preserve"> montagem, instalações</w:t>
      </w:r>
      <w:r w:rsidRPr="004827F2">
        <w:t>, observação e recebimento do objeto constam no Termo de Referência, anexo a este Contrato</w:t>
      </w:r>
      <w:r w:rsidR="006719D4">
        <w:t xml:space="preserve">, </w:t>
      </w:r>
      <w:r w:rsidR="00E5005B">
        <w:t>no item 5</w:t>
      </w:r>
      <w:r w:rsidR="006719D4" w:rsidRPr="006719D4">
        <w:t xml:space="preserve"> – MODELO DE EXECUÇÃO DO CONTRATO</w:t>
      </w:r>
      <w:r w:rsidRPr="004827F2">
        <w:t>.</w:t>
      </w:r>
    </w:p>
    <w:p w14:paraId="0611EB7A" w14:textId="447A2A9E" w:rsidR="006719D4" w:rsidRPr="004827F2" w:rsidRDefault="006719D4" w:rsidP="00E136D8">
      <w:pPr>
        <w:pStyle w:val="Nivel2"/>
      </w:pPr>
      <w:r>
        <w:t xml:space="preserve">Os </w:t>
      </w:r>
      <w:r w:rsidRPr="006719D4">
        <w:t>CRITÉRIOS DE MEDIÇÃO E DE PAGAMENTO</w:t>
      </w:r>
      <w:r>
        <w:t xml:space="preserve"> estão previstos no Termo</w:t>
      </w:r>
      <w:r w:rsidR="003401BF">
        <w:t xml:space="preserve"> de Referência no item </w:t>
      </w:r>
      <w:proofErr w:type="gramStart"/>
      <w:r w:rsidR="003401BF">
        <w:t>7</w:t>
      </w:r>
      <w:proofErr w:type="gramEnd"/>
      <w:r>
        <w:t xml:space="preserve">, bem como o </w:t>
      </w:r>
      <w:r w:rsidRPr="006719D4">
        <w:t>MODELO DE GESTÃO DO CONTRATO</w:t>
      </w:r>
      <w:r>
        <w:t xml:space="preserve"> previsto no item </w:t>
      </w:r>
      <w:r w:rsidR="00E5005B">
        <w:t>6</w:t>
      </w:r>
      <w:r>
        <w:t xml:space="preserve"> no Termo de Referência.</w:t>
      </w:r>
    </w:p>
    <w:p w14:paraId="3A69D02B" w14:textId="2BCFD2ED" w:rsidR="008574D7" w:rsidRPr="004827F2" w:rsidRDefault="00DC41DD" w:rsidP="00D61A41">
      <w:pPr>
        <w:pStyle w:val="Nivel01"/>
        <w:rPr>
          <w:color w:val="FFFFFF" w:themeColor="background1"/>
        </w:rPr>
      </w:pPr>
      <w:r w:rsidRPr="004827F2">
        <w:t xml:space="preserve">CLÁUSULA QUARTA </w:t>
      </w:r>
      <w:r w:rsidR="008574D7" w:rsidRPr="004827F2">
        <w:t>–</w:t>
      </w:r>
      <w:r w:rsidRPr="004827F2">
        <w:t xml:space="preserve"> SUBCONTRATAÇÃO</w:t>
      </w:r>
    </w:p>
    <w:p w14:paraId="328EE94C" w14:textId="101D9BE7" w:rsidR="00DC41DD" w:rsidRPr="008A1752" w:rsidRDefault="00DC41DD" w:rsidP="00E136D8">
      <w:pPr>
        <w:pStyle w:val="Nvel2-Red"/>
        <w:rPr>
          <w:color w:val="auto"/>
        </w:rPr>
      </w:pPr>
      <w:r w:rsidRPr="008A1752">
        <w:rPr>
          <w:color w:val="auto"/>
        </w:rPr>
        <w:t>Não será admitida a subcontratação do objeto contratual.</w:t>
      </w:r>
    </w:p>
    <w:p w14:paraId="0F2E9E2E" w14:textId="77777777" w:rsidR="00DC41DD" w:rsidRPr="008A1752" w:rsidRDefault="00DC41DD" w:rsidP="00D61A41">
      <w:pPr>
        <w:pStyle w:val="Nivel01"/>
      </w:pPr>
      <w:r w:rsidRPr="008A1752">
        <w:t>CLÁUSULA QUINTA - PREÇO</w:t>
      </w:r>
    </w:p>
    <w:p w14:paraId="504BF298" w14:textId="77777777" w:rsidR="00DC41DD" w:rsidRPr="008A1752" w:rsidRDefault="00DC41DD" w:rsidP="00E136D8">
      <w:pPr>
        <w:pStyle w:val="Nvel2-Red"/>
        <w:rPr>
          <w:color w:val="auto"/>
        </w:rPr>
      </w:pPr>
      <w:r w:rsidRPr="008A1752">
        <w:rPr>
          <w:color w:val="auto"/>
        </w:rPr>
        <w:t>O valor total da contratação é de R$</w:t>
      </w:r>
      <w:proofErr w:type="gramStart"/>
      <w:r w:rsidRPr="008A1752">
        <w:rPr>
          <w:color w:val="auto"/>
        </w:rPr>
        <w:t>..........</w:t>
      </w:r>
      <w:proofErr w:type="gramEnd"/>
      <w:r w:rsidRPr="008A1752">
        <w:rPr>
          <w:color w:val="auto"/>
        </w:rPr>
        <w:t xml:space="preserve"> (</w:t>
      </w:r>
      <w:proofErr w:type="gramStart"/>
      <w:r w:rsidRPr="008A1752">
        <w:rPr>
          <w:color w:val="auto"/>
        </w:rPr>
        <w:t>.....</w:t>
      </w:r>
      <w:proofErr w:type="gramEnd"/>
      <w:r w:rsidRPr="008A1752">
        <w:rPr>
          <w:color w:val="auto"/>
        </w:rPr>
        <w:t>)</w:t>
      </w:r>
    </w:p>
    <w:p w14:paraId="6B7C7844" w14:textId="77777777" w:rsidR="00DC41DD" w:rsidRPr="008A1752" w:rsidRDefault="00DC41DD" w:rsidP="00E136D8">
      <w:pPr>
        <w:pStyle w:val="Nivel2"/>
        <w:rPr>
          <w:color w:val="auto"/>
        </w:rPr>
      </w:pPr>
      <w:r w:rsidRPr="008A1752">
        <w:rPr>
          <w:color w:val="auto"/>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260F9E71" w14:textId="0E6A6349" w:rsidR="00DC41DD" w:rsidRPr="004827F2" w:rsidRDefault="00DC41DD" w:rsidP="00D61A41">
      <w:pPr>
        <w:pStyle w:val="Nivel01"/>
        <w:rPr>
          <w:color w:val="FFFFFF" w:themeColor="background1"/>
        </w:rPr>
      </w:pPr>
      <w:r w:rsidRPr="004827F2">
        <w:t>CLÁUSULA SEXTA - PAGAMENTO (</w:t>
      </w:r>
      <w:hyperlink r:id="rId16" w:anchor="art92" w:history="1">
        <w:r w:rsidRPr="004827F2">
          <w:rPr>
            <w:rStyle w:val="Hyperlink"/>
          </w:rPr>
          <w:t>art. 92, V e VI</w:t>
        </w:r>
      </w:hyperlink>
      <w:proofErr w:type="gramStart"/>
      <w:r w:rsidRPr="004827F2">
        <w:t>)</w:t>
      </w:r>
      <w:proofErr w:type="gramEnd"/>
    </w:p>
    <w:p w14:paraId="403E1291" w14:textId="06285514" w:rsidR="00DC41DD" w:rsidRPr="004827F2" w:rsidRDefault="00DC41DD" w:rsidP="00E136D8">
      <w:pPr>
        <w:pStyle w:val="Nivel2"/>
      </w:pPr>
      <w:r w:rsidRPr="004827F2">
        <w:t xml:space="preserve">O prazo para pagamento </w:t>
      </w:r>
      <w:r w:rsidRPr="004827F2">
        <w:rPr>
          <w:color w:val="auto"/>
          <w:lang w:eastAsia="en-US"/>
        </w:rPr>
        <w:t>ao contratado</w:t>
      </w:r>
      <w:r w:rsidRPr="004827F2">
        <w:t xml:space="preserve"> e demais condições a ele referentes encontram-se definidos no Termo de Referência, anexo a este Contrato.</w:t>
      </w:r>
    </w:p>
    <w:p w14:paraId="285B2363" w14:textId="226F8DA9" w:rsidR="00DC41DD" w:rsidRPr="004827F2" w:rsidRDefault="00DC41DD" w:rsidP="00D61A41">
      <w:pPr>
        <w:pStyle w:val="Nivel01"/>
        <w:rPr>
          <w:color w:val="FFFFFF" w:themeColor="background1"/>
        </w:rPr>
      </w:pPr>
      <w:r w:rsidRPr="004827F2">
        <w:t>CLÁUSULA SÉTIMA - REAJUSTE (</w:t>
      </w:r>
      <w:hyperlink r:id="rId17" w:anchor="art92" w:history="1">
        <w:r w:rsidRPr="004827F2">
          <w:rPr>
            <w:rStyle w:val="Hyperlink"/>
          </w:rPr>
          <w:t>art. 92, V)</w:t>
        </w:r>
        <w:proofErr w:type="gramStart"/>
      </w:hyperlink>
      <w:proofErr w:type="gramEnd"/>
    </w:p>
    <w:p w14:paraId="47CF2220" w14:textId="0426A352" w:rsidR="00DC41DD" w:rsidRPr="004827F2" w:rsidRDefault="00DC41DD" w:rsidP="00E136D8">
      <w:pPr>
        <w:pStyle w:val="Nivel2"/>
      </w:pPr>
      <w:r w:rsidRPr="004827F2">
        <w:t>Os preços inicialmente contratados são fixos e irreajustáveis no prazo de um ano contado da data do orçamento estimado.</w:t>
      </w:r>
    </w:p>
    <w:p w14:paraId="705D0D2C" w14:textId="21F65377" w:rsidR="00DC41DD" w:rsidRPr="004827F2" w:rsidRDefault="00DC41DD" w:rsidP="00E136D8">
      <w:pPr>
        <w:pStyle w:val="Nivel2"/>
      </w:pPr>
      <w:r w:rsidRPr="004827F2">
        <w:t xml:space="preserve">Após o interregno de um ano, e independentemente de pedido do contratado, os preços iniciais serão reajustados, mediante a aplicação, pelo contratante, </w:t>
      </w:r>
      <w:r w:rsidRPr="008A1752">
        <w:rPr>
          <w:color w:val="auto"/>
        </w:rPr>
        <w:t xml:space="preserve">do </w:t>
      </w:r>
      <w:r w:rsidR="00FE7D6E" w:rsidRPr="008A1752">
        <w:rPr>
          <w:color w:val="auto"/>
        </w:rPr>
        <w:t>Índice de Custos de Tecnologia da Informação - ICTI, mantido pela Fundação Instituto de Pesquisa Econômica Aplicada - IPEA</w:t>
      </w:r>
      <w:r w:rsidRPr="008A1752">
        <w:rPr>
          <w:i/>
          <w:iCs/>
          <w:color w:val="auto"/>
        </w:rPr>
        <w:t>,</w:t>
      </w:r>
      <w:r w:rsidRPr="008A1752">
        <w:rPr>
          <w:color w:val="auto"/>
        </w:rPr>
        <w:t xml:space="preserve"> exclusivamente para as obrigações iniciadas e concluídas após a ocorrência da anualidade</w:t>
      </w:r>
      <w:r w:rsidR="00A658A4" w:rsidRPr="008A1752">
        <w:rPr>
          <w:color w:val="auto"/>
        </w:rPr>
        <w:t>.</w:t>
      </w:r>
    </w:p>
    <w:p w14:paraId="2E3865E7" w14:textId="3939F445" w:rsidR="00DC41DD" w:rsidRPr="004827F2" w:rsidRDefault="00DC41DD" w:rsidP="00E136D8">
      <w:pPr>
        <w:pStyle w:val="Nivel2"/>
      </w:pPr>
      <w:r w:rsidRPr="004827F2">
        <w:t>Nos reajustes subsequentes ao primeiro, o interregno mínimo de um ano será contado a partir dos efeitos financeiros do último reajuste.</w:t>
      </w:r>
    </w:p>
    <w:p w14:paraId="44AA1E44" w14:textId="27B13FFA" w:rsidR="00DC41DD" w:rsidRPr="004827F2" w:rsidRDefault="37D5F4B7" w:rsidP="00E136D8">
      <w:pPr>
        <w:pStyle w:val="Nivel2"/>
      </w:pPr>
      <w:r>
        <w:lastRenderedPageBreak/>
        <w:t xml:space="preserve">No caso de atraso ou não divulgação do(s) índice (s) de reajustamento, o contratante pagará ao contratado a importância calculada pela última variação conhecida, liquidando a diferença correspondente tão logo seja(m) </w:t>
      </w:r>
      <w:proofErr w:type="gramStart"/>
      <w:r>
        <w:t>divulgado(s)</w:t>
      </w:r>
      <w:proofErr w:type="gramEnd"/>
      <w:r>
        <w:t xml:space="preserve"> o(s) índice(s) definitivo(s).</w:t>
      </w:r>
      <w:r w:rsidR="33411E3D">
        <w:t xml:space="preserve"> </w:t>
      </w:r>
    </w:p>
    <w:p w14:paraId="4D57FE41" w14:textId="77777777" w:rsidR="00DC41DD" w:rsidRPr="004827F2" w:rsidRDefault="00DC41DD" w:rsidP="00E136D8">
      <w:pPr>
        <w:pStyle w:val="Nivel2"/>
      </w:pPr>
      <w:r w:rsidRPr="004827F2">
        <w:t xml:space="preserve">Nas aferições finais, o(s) índice(s) utilizado(s) para reajuste </w:t>
      </w:r>
      <w:proofErr w:type="gramStart"/>
      <w:r w:rsidRPr="004827F2">
        <w:t>será(</w:t>
      </w:r>
      <w:proofErr w:type="spellStart"/>
      <w:proofErr w:type="gramEnd"/>
      <w:r w:rsidRPr="004827F2">
        <w:t>ão</w:t>
      </w:r>
      <w:proofErr w:type="spellEnd"/>
      <w:r w:rsidRPr="004827F2">
        <w:t>), obrigatoriamente, o(s) definitivo(s).</w:t>
      </w:r>
    </w:p>
    <w:p w14:paraId="43C1DE80" w14:textId="77777777" w:rsidR="00DC41DD" w:rsidRPr="004827F2" w:rsidRDefault="00DC41DD" w:rsidP="00E136D8">
      <w:pPr>
        <w:pStyle w:val="Nivel2"/>
      </w:pPr>
      <w:r w:rsidRPr="004827F2">
        <w:t xml:space="preserve">Caso o(s) índice(s) estabelecido(s) para reajustamento venha(m) a ser extinto(s) ou de qualquer forma não possa(m) mais ser utilizado(s), </w:t>
      </w:r>
      <w:proofErr w:type="gramStart"/>
      <w:r w:rsidRPr="004827F2">
        <w:t>será(</w:t>
      </w:r>
      <w:proofErr w:type="spellStart"/>
      <w:proofErr w:type="gramEnd"/>
      <w:r w:rsidRPr="004827F2">
        <w:t>ão</w:t>
      </w:r>
      <w:proofErr w:type="spellEnd"/>
      <w:r w:rsidRPr="004827F2">
        <w:t>) adotado(s), em substituição, o(s) que vier(em) a ser determinado(s) pela legislação então em vigor.</w:t>
      </w:r>
    </w:p>
    <w:p w14:paraId="7F81BB00" w14:textId="77777777" w:rsidR="00DC41DD" w:rsidRPr="004827F2" w:rsidRDefault="00DC41DD" w:rsidP="00E136D8">
      <w:pPr>
        <w:pStyle w:val="Nivel2"/>
      </w:pPr>
      <w:r w:rsidRPr="004827F2">
        <w:t xml:space="preserve">Na ausência de previsão legal quanto ao índice substituto, as partes elegerão novo índice oficial, para reajustamento do preço do valor remanescente, por meio de termo aditivo. </w:t>
      </w:r>
    </w:p>
    <w:p w14:paraId="2EEFDB6C" w14:textId="77777777" w:rsidR="00DC41DD" w:rsidRPr="004827F2" w:rsidRDefault="00DC41DD" w:rsidP="00E136D8">
      <w:pPr>
        <w:pStyle w:val="Nivel2"/>
      </w:pPr>
      <w:r w:rsidRPr="004827F2">
        <w:t xml:space="preserve">O reajuste será realizado por </w:t>
      </w:r>
      <w:proofErr w:type="spellStart"/>
      <w:r w:rsidRPr="004827F2">
        <w:t>apostilamento</w:t>
      </w:r>
      <w:proofErr w:type="spellEnd"/>
      <w:r w:rsidRPr="004827F2">
        <w:t>.</w:t>
      </w:r>
    </w:p>
    <w:p w14:paraId="42C191C8" w14:textId="2C9A5154" w:rsidR="00DC41DD" w:rsidRPr="004827F2" w:rsidRDefault="00DC41DD" w:rsidP="00D61A41">
      <w:pPr>
        <w:pStyle w:val="Nivel01"/>
        <w:rPr>
          <w:color w:val="FFFFFF" w:themeColor="background1"/>
        </w:rPr>
      </w:pPr>
      <w:r w:rsidRPr="004827F2">
        <w:t>CLÁUSULA OITAVA - OBRIGAÇÕES DO CONTRATANTE (</w:t>
      </w:r>
      <w:hyperlink r:id="rId18" w:anchor="art92" w:history="1">
        <w:r w:rsidRPr="004827F2">
          <w:rPr>
            <w:rStyle w:val="Hyperlink"/>
          </w:rPr>
          <w:t>art. 92, X, XI e XIV</w:t>
        </w:r>
      </w:hyperlink>
      <w:proofErr w:type="gramStart"/>
      <w:r w:rsidRPr="004827F2">
        <w:t>)</w:t>
      </w:r>
      <w:proofErr w:type="gramEnd"/>
    </w:p>
    <w:p w14:paraId="17026D71" w14:textId="2D30FDA3" w:rsidR="00DC41DD" w:rsidRPr="004827F2" w:rsidRDefault="00DC41DD" w:rsidP="00E136D8">
      <w:pPr>
        <w:pStyle w:val="Nivel2"/>
        <w:rPr>
          <w:b/>
          <w:bCs/>
        </w:rPr>
      </w:pPr>
      <w:r w:rsidRPr="004827F2">
        <w:t>São obrigações do Contratante</w:t>
      </w:r>
      <w:r w:rsidR="00116BCA">
        <w:t xml:space="preserve">, </w:t>
      </w:r>
      <w:r w:rsidR="00116BCA" w:rsidRPr="008A1752">
        <w:t>além das previstas no termo de referência</w:t>
      </w:r>
      <w:r w:rsidRPr="008A1752">
        <w:t>:</w:t>
      </w:r>
    </w:p>
    <w:p w14:paraId="532D3BFA" w14:textId="77777777" w:rsidR="00DC41DD" w:rsidRPr="001B64E4" w:rsidRDefault="00DC41DD" w:rsidP="00E136D8">
      <w:pPr>
        <w:pStyle w:val="Nivel3"/>
      </w:pPr>
      <w:r w:rsidRPr="001B64E4">
        <w:t>Exigir o cumprimento de todas as obrigações assumidas pelo Contratado, de acordo com o contrato e seus anexos;</w:t>
      </w:r>
    </w:p>
    <w:p w14:paraId="0962BAF1" w14:textId="77777777" w:rsidR="00DC41DD" w:rsidRPr="001B64E4" w:rsidRDefault="00DC41DD" w:rsidP="00E136D8">
      <w:pPr>
        <w:pStyle w:val="Nivel3"/>
      </w:pPr>
      <w:r w:rsidRPr="001B64E4">
        <w:t>Receber o objeto no prazo e condições estabelecidas no Termo de Referência;</w:t>
      </w:r>
    </w:p>
    <w:p w14:paraId="2BAA7037" w14:textId="147ED0A3" w:rsidR="00DC41DD" w:rsidRPr="00C1293E" w:rsidRDefault="00DC41DD" w:rsidP="00E136D8">
      <w:pPr>
        <w:pStyle w:val="Nivel3"/>
      </w:pPr>
      <w:r w:rsidRPr="00C1293E">
        <w:t>Notificar o Contratado, por escrito, sobre vícios, defeitos ou incorreções verificadas no objeto fornecido, para que seja por ele substituído, reparado ou corrigido, no total ou em parte, às suas expensas;</w:t>
      </w:r>
    </w:p>
    <w:p w14:paraId="449FBE74" w14:textId="77777777" w:rsidR="00DC41DD" w:rsidRPr="00C1293E" w:rsidRDefault="00DC41DD" w:rsidP="00E136D8">
      <w:pPr>
        <w:pStyle w:val="Nivel3"/>
      </w:pPr>
      <w:r w:rsidRPr="00C1293E">
        <w:t>Acompanhar e fiscalizar a execução do contrato e o cumprimento das obrigações pelo Contratado;</w:t>
      </w:r>
    </w:p>
    <w:p w14:paraId="3F5A4521" w14:textId="2B887258" w:rsidR="00DC41DD" w:rsidRPr="00C1293E" w:rsidRDefault="37D5F4B7" w:rsidP="00E136D8">
      <w:pPr>
        <w:pStyle w:val="Nivel3"/>
      </w:pPr>
      <w:r w:rsidRPr="00C1293E">
        <w:t>Efetuar o pagamento ao Contratado do valor correspondente ao fornecimento do objeto, no prazo, forma e condições estabelecidos no presente Contrato</w:t>
      </w:r>
      <w:r w:rsidR="0CEBB89C" w:rsidRPr="00C1293E">
        <w:t xml:space="preserve"> e no Termo de Referência</w:t>
      </w:r>
      <w:r w:rsidRPr="00C1293E">
        <w:t>;</w:t>
      </w:r>
    </w:p>
    <w:p w14:paraId="051AC66D" w14:textId="77777777" w:rsidR="00DC41DD" w:rsidRPr="00C1293E" w:rsidRDefault="00DC41DD" w:rsidP="00E136D8">
      <w:pPr>
        <w:pStyle w:val="Nivel3"/>
      </w:pPr>
      <w:r w:rsidRPr="00C1293E">
        <w:t xml:space="preserve">Aplicar ao Contratado as sanções previstas na lei e neste Contrato; </w:t>
      </w:r>
    </w:p>
    <w:p w14:paraId="6F3B095A" w14:textId="5CA7EB6B" w:rsidR="00DC41DD" w:rsidRPr="00C1293E" w:rsidRDefault="00DC41DD" w:rsidP="00E136D8">
      <w:pPr>
        <w:pStyle w:val="Nivel3"/>
      </w:pPr>
      <w:r w:rsidRPr="00C1293E">
        <w:t>Cientificar o ór</w:t>
      </w:r>
      <w:r w:rsidR="0079734E">
        <w:t>gão de representação judicial do</w:t>
      </w:r>
      <w:r w:rsidRPr="00C1293E">
        <w:t xml:space="preserve"> </w:t>
      </w:r>
      <w:r w:rsidR="0079734E">
        <w:t>CRF-RJ</w:t>
      </w:r>
      <w:r w:rsidRPr="00C1293E">
        <w:t xml:space="preserve"> para adoção das medidas cabíveis quando do descumprimento de obrigações pelo Contratado;</w:t>
      </w:r>
    </w:p>
    <w:p w14:paraId="46E2C605" w14:textId="77777777" w:rsidR="00DC41DD" w:rsidRPr="001E0294" w:rsidRDefault="00DC41DD" w:rsidP="00E136D8">
      <w:pPr>
        <w:pStyle w:val="Nivel3"/>
        <w:rPr>
          <w:color w:val="auto"/>
        </w:rPr>
      </w:pPr>
      <w:r w:rsidRPr="00C1293E">
        <w:t xml:space="preserve">Explicitamente emitir decisão sobre todas as solicitações e reclamações relacionadas à execução do presente Contrato, ressalvados os requerimentos manifestamente impertinentes, meramente protelatórios ou de nenhum interesse </w:t>
      </w:r>
      <w:r w:rsidRPr="001E0294">
        <w:rPr>
          <w:color w:val="auto"/>
        </w:rPr>
        <w:t>para a boa execução do ajuste.</w:t>
      </w:r>
    </w:p>
    <w:p w14:paraId="04D37F44" w14:textId="3C85989D" w:rsidR="00DC41DD" w:rsidRPr="00C1293E" w:rsidRDefault="00DC41DD" w:rsidP="00E136D8">
      <w:pPr>
        <w:pStyle w:val="Nivel3"/>
        <w:rPr>
          <w:b/>
        </w:rPr>
      </w:pPr>
      <w:r w:rsidRPr="001E0294">
        <w:rPr>
          <w:color w:val="auto"/>
        </w:rPr>
        <w:t xml:space="preserve"> A Administração terá o prazo de </w:t>
      </w:r>
      <w:r w:rsidR="001E0294" w:rsidRPr="001E0294">
        <w:rPr>
          <w:color w:val="auto"/>
        </w:rPr>
        <w:t>30 (trinta) dias</w:t>
      </w:r>
      <w:r w:rsidRPr="001E0294">
        <w:rPr>
          <w:color w:val="auto"/>
        </w:rPr>
        <w:t xml:space="preserve">, </w:t>
      </w:r>
      <w:r w:rsidRPr="00C1293E">
        <w:t xml:space="preserve">a contar da data do protocolo do requerimento para decidir, admitida a prorrogação motivada, por igual período. </w:t>
      </w:r>
    </w:p>
    <w:p w14:paraId="0A9AC408" w14:textId="73CB8644" w:rsidR="00DC41DD" w:rsidRPr="001E0294" w:rsidRDefault="00DC41DD" w:rsidP="00E136D8">
      <w:pPr>
        <w:pStyle w:val="Nivel3"/>
        <w:rPr>
          <w:color w:val="auto"/>
        </w:rPr>
      </w:pPr>
      <w:r w:rsidRPr="00C1293E">
        <w:t>Responder</w:t>
      </w:r>
      <w:r w:rsidRPr="004827F2">
        <w:t xml:space="preserve"> </w:t>
      </w:r>
      <w:r w:rsidRPr="00C1293E">
        <w:t>eventuais pedidos de reestabelecimento do equilíbrio econômico-financeiro</w:t>
      </w:r>
      <w:r w:rsidR="00263136">
        <w:t>, e/ou repactuação de preços,</w:t>
      </w:r>
      <w:r w:rsidRPr="00C1293E">
        <w:t xml:space="preserve"> feitos pelo </w:t>
      </w:r>
      <w:r w:rsidRPr="001E0294">
        <w:rPr>
          <w:color w:val="auto"/>
        </w:rPr>
        <w:t xml:space="preserve">contratado no prazo máximo de </w:t>
      </w:r>
      <w:r w:rsidR="001E0294" w:rsidRPr="001E0294">
        <w:rPr>
          <w:color w:val="auto"/>
        </w:rPr>
        <w:t>15 (quinze) dias</w:t>
      </w:r>
      <w:r w:rsidRPr="001E0294">
        <w:rPr>
          <w:color w:val="auto"/>
        </w:rPr>
        <w:t>.</w:t>
      </w:r>
    </w:p>
    <w:p w14:paraId="4F3C6D87" w14:textId="77777777" w:rsidR="00DC41DD" w:rsidRPr="001E0294" w:rsidRDefault="00DC41DD" w:rsidP="00594E05">
      <w:pPr>
        <w:pStyle w:val="Nvel3-R"/>
        <w:ind w:left="851"/>
        <w:rPr>
          <w:color w:val="auto"/>
        </w:rPr>
      </w:pPr>
      <w:r w:rsidRPr="001E0294">
        <w:rPr>
          <w:color w:val="auto"/>
        </w:rPr>
        <w:t>Notificar os emitentes das garantias quanto ao início de processo administrativo para apuração de descumprimento de cláusulas contratuais.</w:t>
      </w:r>
    </w:p>
    <w:p w14:paraId="03EA963A" w14:textId="77777777" w:rsidR="00DC41DD" w:rsidRPr="004827F2" w:rsidRDefault="00DC41DD" w:rsidP="00E136D8">
      <w:pPr>
        <w:pStyle w:val="Nivel2"/>
      </w:pPr>
      <w:r w:rsidRPr="004827F2">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5991E8B0" w14:textId="372EE18D" w:rsidR="00DC41DD" w:rsidRPr="004827F2" w:rsidRDefault="00DC41DD" w:rsidP="00D61A41">
      <w:pPr>
        <w:pStyle w:val="Nivel01"/>
        <w:rPr>
          <w:color w:val="FFFFFF" w:themeColor="background1"/>
        </w:rPr>
      </w:pPr>
      <w:r w:rsidRPr="004827F2">
        <w:lastRenderedPageBreak/>
        <w:t>CLÁUSULA NONA - OBRIGAÇÕES DO CONTRATADO (</w:t>
      </w:r>
      <w:hyperlink r:id="rId19" w:anchor="art92" w:history="1">
        <w:r w:rsidRPr="004827F2">
          <w:rPr>
            <w:rStyle w:val="Hyperlink"/>
          </w:rPr>
          <w:t>art. 92, XIV, XVI e XVII)</w:t>
        </w:r>
        <w:proofErr w:type="gramStart"/>
      </w:hyperlink>
      <w:proofErr w:type="gramEnd"/>
    </w:p>
    <w:p w14:paraId="7155EC05" w14:textId="28F3DDA0" w:rsidR="00C4396F" w:rsidRPr="004827F2" w:rsidRDefault="37D5F4B7" w:rsidP="00E136D8">
      <w:pPr>
        <w:pStyle w:val="Nivel2"/>
      </w:pPr>
      <w:r>
        <w:t>O Contratado deve cumprir todas as obrigações constantes deste Contrato e em seus anexos, assumindo como exclusivamente seus os riscos e as despesas decorrentes da boa e perfeita execução do objeto, observando, ainda, as obrigações a seguir dispostas</w:t>
      </w:r>
      <w:r w:rsidR="279CBCDC" w:rsidRPr="00E5005B">
        <w:t>, além das previstas no termo de referência</w:t>
      </w:r>
      <w:r>
        <w:t>:</w:t>
      </w:r>
    </w:p>
    <w:p w14:paraId="49999367" w14:textId="2FA5C7CA" w:rsidR="00DC41DD" w:rsidRPr="001E0294" w:rsidRDefault="00DC41DD" w:rsidP="00594E05">
      <w:pPr>
        <w:pStyle w:val="Nvel3-R"/>
        <w:ind w:left="993"/>
        <w:rPr>
          <w:color w:val="auto"/>
        </w:rPr>
      </w:pPr>
      <w:r w:rsidRPr="001E0294">
        <w:rPr>
          <w:color w:val="auto"/>
        </w:rPr>
        <w:t>Entregar o objeto acompanhado do manual, com uma versão em português, e da relação da rede de assistência técnica autorizada;</w:t>
      </w:r>
    </w:p>
    <w:p w14:paraId="23B8AEB0" w14:textId="1C8FB67E" w:rsidR="00DC41DD" w:rsidRPr="00C1293E" w:rsidRDefault="00DC41DD" w:rsidP="00E136D8">
      <w:pPr>
        <w:pStyle w:val="Nivel3"/>
      </w:pPr>
      <w:r w:rsidRPr="00C1293E">
        <w:t>Responsabilizar-se pelos vícios e danos decorrentes do objeto, de acordo com o Código de Defesa do Consumidor (</w:t>
      </w:r>
      <w:hyperlink r:id="rId20" w:history="1">
        <w:r w:rsidRPr="004827F2">
          <w:rPr>
            <w:rStyle w:val="Hyperlink"/>
          </w:rPr>
          <w:t>Lei nº 8.078, de 1990</w:t>
        </w:r>
      </w:hyperlink>
      <w:r w:rsidRPr="00C1293E">
        <w:t>);</w:t>
      </w:r>
    </w:p>
    <w:p w14:paraId="7F12485C" w14:textId="6934364E" w:rsidR="00DC41DD" w:rsidRPr="004827F2" w:rsidRDefault="00DC41DD" w:rsidP="00E136D8">
      <w:pPr>
        <w:pStyle w:val="Nivel3"/>
      </w:pPr>
      <w:r w:rsidRPr="00C1293E">
        <w:t xml:space="preserve">Comunicar ao contratante, no prazo máximo de </w:t>
      </w:r>
      <w:r w:rsidR="00E5005B">
        <w:t>72</w:t>
      </w:r>
      <w:r w:rsidRPr="00C1293E">
        <w:t xml:space="preserve"> (</w:t>
      </w:r>
      <w:r w:rsidR="00E5005B">
        <w:t>setenta e duas</w:t>
      </w:r>
      <w:r w:rsidRPr="00C1293E">
        <w:t>) horas que antecede a data da entrega, os motivos que impossibilitem o cumprimento do prazo previsto, com a devida comprovação;</w:t>
      </w:r>
    </w:p>
    <w:p w14:paraId="7B6EFAFD" w14:textId="5058B233" w:rsidR="00DC41DD" w:rsidRPr="00C1293E" w:rsidRDefault="00DC41DD" w:rsidP="00E136D8">
      <w:pPr>
        <w:pStyle w:val="Nivel3"/>
        <w:rPr>
          <w:color w:val="auto"/>
        </w:rPr>
      </w:pPr>
      <w:r w:rsidRPr="00C1293E">
        <w:t>Atender às determinações regulares emitidas pelo fiscal ou gestor do contrato ou autoridade superior (</w:t>
      </w:r>
      <w:hyperlink r:id="rId21" w:anchor="art137" w:history="1">
        <w:r w:rsidRPr="00C1293E">
          <w:rPr>
            <w:rStyle w:val="Hyperlink"/>
          </w:rPr>
          <w:t>art. 137, II, da Lei n.º 14.133, de 2021</w:t>
        </w:r>
      </w:hyperlink>
      <w:r w:rsidRPr="00C1293E">
        <w:t xml:space="preserve">) e </w:t>
      </w:r>
      <w:r w:rsidRPr="00C1293E">
        <w:rPr>
          <w:color w:val="auto"/>
        </w:rPr>
        <w:t>prestar todo esclarecimento ou informação por eles solicitados;</w:t>
      </w:r>
    </w:p>
    <w:p w14:paraId="6B9FA8A1" w14:textId="77777777" w:rsidR="00DC41DD" w:rsidRPr="004827F2" w:rsidRDefault="00DC41DD" w:rsidP="00E136D8">
      <w:pPr>
        <w:pStyle w:val="Nivel3"/>
      </w:pPr>
      <w:r w:rsidRPr="00C1293E">
        <w:t>Reparar, corrigir, remover, reconstruir ou substituir, às suas expensas, no total ou em parte, no prazo fixado pelo fiscal do contrato, os bens nos quais se verificarem vícios, defeitos ou incorreções resultantes da execução ou dos materiais empregados;</w:t>
      </w:r>
    </w:p>
    <w:p w14:paraId="2F42FD05" w14:textId="77777777" w:rsidR="00DC41DD" w:rsidRPr="00C1293E" w:rsidRDefault="00DC41DD" w:rsidP="00E136D8">
      <w:pPr>
        <w:pStyle w:val="Nivel3"/>
      </w:pPr>
      <w:r w:rsidRPr="00C1293E">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37F16536" w14:textId="21DEBEF3" w:rsidR="00DC41DD" w:rsidRPr="00C1293E" w:rsidRDefault="00DC41DD" w:rsidP="00E136D8">
      <w:pPr>
        <w:pStyle w:val="Nivel3"/>
      </w:pPr>
      <w:r w:rsidRPr="00C1293E">
        <w:t xml:space="preserve">Quando não for possível a verificação da regularidade no Sistema de Cadastro de Fornecedores – SICAF, </w:t>
      </w:r>
      <w:r w:rsidR="00062E0E" w:rsidRPr="00C1293E">
        <w:t>o contratado</w:t>
      </w:r>
      <w:r w:rsidRPr="00C1293E">
        <w:t xml:space="preserve"> deverá entregar ao setor responsável pela fiscalização do contrato, junto com a Nota Fiscal para fins de pagamento, os seguintes documentos: 1) prova de regularidade relativa à Seguridade Social; 2) certidão conjunta relativa aos tributos federais e à Dívida Ativa da União; 3) certidões que comprovem a regularidade perante a Fazenda Estadual ou Distrital do domicílio ou sede do contratado; 4) Certidão de Regularidade do FGTS – CRF; e 5) Certidão Negativa de Débitos Trabalhistas – CNDT; </w:t>
      </w:r>
    </w:p>
    <w:p w14:paraId="42C48B87" w14:textId="77777777" w:rsidR="00DC41DD" w:rsidRPr="00C1293E" w:rsidRDefault="00DC41DD" w:rsidP="00E136D8">
      <w:pPr>
        <w:pStyle w:val="Nivel3"/>
      </w:pPr>
      <w:r w:rsidRPr="00C1293E">
        <w:t>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14:paraId="09299BC1" w14:textId="15AC6186" w:rsidR="00DC41DD" w:rsidRPr="00C1293E" w:rsidRDefault="00DC41DD" w:rsidP="00E136D8">
      <w:pPr>
        <w:pStyle w:val="Nivel3"/>
      </w:pPr>
      <w:r w:rsidRPr="00C1293E">
        <w:t>Comunicar ao Fiscal do contrato, no prazo de 24 (vinte e quatro) horas, qualquer ocorrência anormal ou acidente que se verifique no local da execução do objeto contratual.</w:t>
      </w:r>
    </w:p>
    <w:p w14:paraId="1C48E932" w14:textId="77777777" w:rsidR="00DC41DD" w:rsidRPr="00C1293E" w:rsidRDefault="00DC41DD" w:rsidP="00E136D8">
      <w:pPr>
        <w:pStyle w:val="Nivel3"/>
      </w:pPr>
      <w:r w:rsidRPr="00C1293E">
        <w:t>Paralisar, por determinação do contratante, qualquer atividade que não esteja sendo executada de acordo com a boa técnica ou que ponha em risco a segurança de pessoas ou bens de terceiros.</w:t>
      </w:r>
    </w:p>
    <w:p w14:paraId="3426F1D7" w14:textId="77777777" w:rsidR="00DC41DD" w:rsidRPr="00C1293E" w:rsidRDefault="00DC41DD" w:rsidP="00E136D8">
      <w:pPr>
        <w:pStyle w:val="Nivel3"/>
      </w:pPr>
      <w:r w:rsidRPr="00C1293E">
        <w:t xml:space="preserve">Manter durante toda a vigência do contrato, em compatibilidade com as obrigações assumidas, todas as condições exigidas para habilitação na licitação; </w:t>
      </w:r>
    </w:p>
    <w:p w14:paraId="5518944E" w14:textId="75B931BB" w:rsidR="00DC41DD" w:rsidRPr="00C1293E" w:rsidRDefault="00DC41DD" w:rsidP="00E136D8">
      <w:pPr>
        <w:pStyle w:val="Nivel3"/>
      </w:pPr>
      <w:r w:rsidRPr="00C1293E">
        <w:t>Cumprir, durante todo o período de execução do contrato, a reserva de cargos prevista em lei para pessoa com deficiência, para reabilitado da Previdência Social ou para aprendiz, bem como as reservas de cargos previstas na legislação (</w:t>
      </w:r>
      <w:hyperlink r:id="rId22" w:anchor="art116" w:history="1">
        <w:r w:rsidRPr="00C1293E">
          <w:t>art. 116, da Lei n.º 14.133, de 2021</w:t>
        </w:r>
      </w:hyperlink>
      <w:r w:rsidRPr="00C1293E">
        <w:t>);</w:t>
      </w:r>
    </w:p>
    <w:p w14:paraId="2AFE4DF4" w14:textId="5CB5BFA7" w:rsidR="00DC41DD" w:rsidRPr="00C1293E" w:rsidRDefault="00DC41DD" w:rsidP="00E136D8">
      <w:pPr>
        <w:pStyle w:val="Nivel3"/>
      </w:pPr>
      <w:r w:rsidRPr="00C1293E">
        <w:lastRenderedPageBreak/>
        <w:t xml:space="preserve">Comprovar a reserva de cargos a que se refere </w:t>
      </w:r>
      <w:proofErr w:type="gramStart"/>
      <w:r w:rsidRPr="00C1293E">
        <w:t>a</w:t>
      </w:r>
      <w:proofErr w:type="gramEnd"/>
      <w:r w:rsidRPr="00C1293E">
        <w:t xml:space="preserve"> cláusula acima, no prazo fixado pelo fiscal do contrato, com a indicação dos empregados que preencheram as referidas vagas (</w:t>
      </w:r>
      <w:hyperlink r:id="rId23" w:anchor="art116" w:history="1">
        <w:r w:rsidRPr="00C1293E">
          <w:t>art. 116, parágrafo único, da Lei n.º 14.133, de 2021</w:t>
        </w:r>
      </w:hyperlink>
      <w:r w:rsidRPr="00C1293E">
        <w:t>);</w:t>
      </w:r>
    </w:p>
    <w:p w14:paraId="79014668" w14:textId="77777777" w:rsidR="00DC41DD" w:rsidRPr="00C1293E" w:rsidRDefault="00DC41DD" w:rsidP="00E136D8">
      <w:pPr>
        <w:pStyle w:val="Nivel3"/>
      </w:pPr>
      <w:r w:rsidRPr="00C1293E">
        <w:t xml:space="preserve">  Guardar sigilo sobre todas as informações obtidas em decorrência do cumprimento do contrato; </w:t>
      </w:r>
    </w:p>
    <w:p w14:paraId="40F6E989" w14:textId="43865916" w:rsidR="00DC41DD" w:rsidRPr="00C1293E" w:rsidRDefault="00DC41DD" w:rsidP="00E136D8">
      <w:pPr>
        <w:pStyle w:val="Nivel3"/>
      </w:pPr>
      <w:r w:rsidRPr="00C1293E">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24" w:anchor="art124" w:history="1">
        <w:r w:rsidRPr="00C1293E">
          <w:t xml:space="preserve">art. 124, II, d, da Lei nº 14.133, de </w:t>
        </w:r>
        <w:proofErr w:type="gramStart"/>
        <w:r w:rsidRPr="00C1293E">
          <w:t>2021.</w:t>
        </w:r>
        <w:proofErr w:type="gramEnd"/>
      </w:hyperlink>
    </w:p>
    <w:p w14:paraId="5B69FA05" w14:textId="77777777" w:rsidR="00DC41DD" w:rsidRPr="00C1293E" w:rsidRDefault="00DC41DD" w:rsidP="00E136D8">
      <w:pPr>
        <w:pStyle w:val="Nivel3"/>
      </w:pPr>
      <w:r w:rsidRPr="00C1293E">
        <w:t>Cumprir, além dos postulados legais vigentes de âmbito federal, estadual ou municipal, as normas de segurança do contratante;</w:t>
      </w:r>
    </w:p>
    <w:p w14:paraId="0BA97613" w14:textId="77777777" w:rsidR="00DC41DD" w:rsidRPr="001E0294" w:rsidRDefault="00DC41DD" w:rsidP="009957BE">
      <w:pPr>
        <w:pStyle w:val="Nvel3-R"/>
        <w:ind w:left="851"/>
        <w:rPr>
          <w:color w:val="auto"/>
        </w:rPr>
      </w:pPr>
      <w:bookmarkStart w:id="1" w:name="_Ref118293001"/>
      <w:r w:rsidRPr="001E0294">
        <w:rPr>
          <w:color w:val="auto"/>
        </w:rPr>
        <w:t>Alocar os empregados necessários, com habilitação e conhecimento adequados, ao perfeito cumprimento das cláusulas deste contrato, fornecendo os materiais, equipamentos, ferramentas e utensílios demandados, cuja quantidade, qualidade e tecnologia deverão atender às recomendações de boa técnica e a legislação de regência;</w:t>
      </w:r>
      <w:bookmarkEnd w:id="1"/>
    </w:p>
    <w:p w14:paraId="7F236BB9" w14:textId="77777777" w:rsidR="00DC41DD" w:rsidRPr="001E0294" w:rsidRDefault="00DC41DD" w:rsidP="009957BE">
      <w:pPr>
        <w:pStyle w:val="Nvel3-R"/>
        <w:ind w:left="851"/>
        <w:rPr>
          <w:color w:val="auto"/>
        </w:rPr>
      </w:pPr>
      <w:r w:rsidRPr="001E0294">
        <w:rPr>
          <w:color w:val="auto"/>
        </w:rPr>
        <w:t>Orientar e treinar seus empregados sobre os deveres previstos na Lei nº 13.709, de 14 de agosto de 2018, adotando medidas eficazes para proteção de dados pessoais a que tenha acesso por força da execução deste contrato;</w:t>
      </w:r>
    </w:p>
    <w:p w14:paraId="0CE89A96" w14:textId="77777777" w:rsidR="00DC41DD" w:rsidRPr="001E0294" w:rsidRDefault="00DC41DD" w:rsidP="009957BE">
      <w:pPr>
        <w:pStyle w:val="Nvel3-R"/>
        <w:ind w:left="851"/>
        <w:rPr>
          <w:color w:val="auto"/>
        </w:rPr>
      </w:pPr>
      <w:r w:rsidRPr="001E0294">
        <w:rPr>
          <w:color w:val="auto"/>
        </w:rPr>
        <w:t>Conduzir os trabalhos com estrita observância às normas da legislação pertinente, cumprindo as determinações dos Poderes Públicos, mantendo sempre limpo o local de execução do objeto e nas melhores condições de segurança, higiene e disciplina.</w:t>
      </w:r>
    </w:p>
    <w:p w14:paraId="527F2211" w14:textId="77777777" w:rsidR="00DC41DD" w:rsidRPr="001E0294" w:rsidRDefault="00DC41DD" w:rsidP="009957BE">
      <w:pPr>
        <w:pStyle w:val="Nvel3-R"/>
        <w:ind w:left="851"/>
        <w:rPr>
          <w:color w:val="auto"/>
        </w:rPr>
      </w:pPr>
      <w:r w:rsidRPr="001E0294">
        <w:rPr>
          <w:color w:val="auto"/>
        </w:rPr>
        <w:t>Submeter previamente, por escrito, ao contratante, para análise e aprovação, quaisquer mudanças nos métodos executivos que fujam às especificações do memorial descritivo ou instrumento congênere.</w:t>
      </w:r>
    </w:p>
    <w:p w14:paraId="724ABB24" w14:textId="0140D9EC" w:rsidR="00DC41DD" w:rsidRPr="001E0294" w:rsidRDefault="00DC41DD" w:rsidP="009957BE">
      <w:pPr>
        <w:pStyle w:val="Nvel3-R"/>
        <w:ind w:left="851"/>
        <w:rPr>
          <w:color w:val="auto"/>
        </w:rPr>
      </w:pPr>
      <w:bookmarkStart w:id="2" w:name="_Ref118293030"/>
      <w:r w:rsidRPr="001E0294">
        <w:rPr>
          <w:color w:val="auto"/>
        </w:rPr>
        <w:t>Não permitir a utilização de qualquer trabalho do menor de dezesseis anos, exceto na condição de aprendiz para os maiores de quatorze anos, nem permitir a utilização do trabalho do menor de dezoito anos em trabalho noturno, perigoso ou insalubre.</w:t>
      </w:r>
      <w:bookmarkEnd w:id="2"/>
    </w:p>
    <w:p w14:paraId="67DE39BA" w14:textId="3C63E0E2" w:rsidR="003546B6" w:rsidRPr="0097012A" w:rsidRDefault="003546B6" w:rsidP="00D61A41">
      <w:pPr>
        <w:pStyle w:val="Nivel01"/>
        <w:rPr>
          <w:color w:val="FFFFFF" w:themeColor="background1"/>
        </w:rPr>
      </w:pPr>
      <w:r w:rsidRPr="0097012A">
        <w:t>CLÁUSULA DÉCIMA</w:t>
      </w:r>
      <w:r w:rsidR="0095057E">
        <w:t xml:space="preserve"> –</w:t>
      </w:r>
      <w:r w:rsidRPr="0097012A">
        <w:t xml:space="preserve"> OBRIGAÇÕES PERTINENTES À LGPD</w:t>
      </w:r>
    </w:p>
    <w:p w14:paraId="53598004" w14:textId="14147EA8" w:rsidR="003546B6" w:rsidRPr="001E0294" w:rsidRDefault="003546B6" w:rsidP="00E136D8">
      <w:pPr>
        <w:pStyle w:val="Nvel2-Red"/>
        <w:rPr>
          <w:color w:val="auto"/>
        </w:rPr>
      </w:pPr>
      <w:r w:rsidRPr="001E0294">
        <w:rPr>
          <w:color w:val="auto"/>
        </w:rPr>
        <w:t xml:space="preserve">As partes deverão cumprir a </w:t>
      </w:r>
      <w:hyperlink r:id="rId25" w:history="1">
        <w:r w:rsidRPr="001E0294">
          <w:rPr>
            <w:rStyle w:val="Hyperlink"/>
            <w:color w:val="auto"/>
          </w:rPr>
          <w:t xml:space="preserve">Lei nº 13.709, de 14 de agosto de </w:t>
        </w:r>
        <w:proofErr w:type="gramStart"/>
        <w:r w:rsidRPr="001E0294">
          <w:rPr>
            <w:rStyle w:val="Hyperlink"/>
            <w:color w:val="auto"/>
          </w:rPr>
          <w:t>2018 (LGPD)</w:t>
        </w:r>
      </w:hyperlink>
      <w:r w:rsidRPr="001E0294">
        <w:rPr>
          <w:color w:val="auto"/>
        </w:rPr>
        <w:t>, quanto a todos os dados pessoais a que tenham acesso</w:t>
      </w:r>
      <w:proofErr w:type="gramEnd"/>
      <w:r w:rsidRPr="001E0294">
        <w:rPr>
          <w:color w:val="auto"/>
        </w:rPr>
        <w:t xml:space="preserve"> em razão do certame ou do contrato administrativo que eventualmente venha a ser firmado, a partir da apresentação da proposta no procedimento de contratação, independentemente de declaração ou de aceitação expressa. </w:t>
      </w:r>
    </w:p>
    <w:p w14:paraId="2B91056D" w14:textId="714BA874" w:rsidR="003546B6" w:rsidRPr="001E0294" w:rsidRDefault="003546B6" w:rsidP="00E136D8">
      <w:pPr>
        <w:pStyle w:val="Nvel2-Red"/>
        <w:rPr>
          <w:color w:val="auto"/>
        </w:rPr>
      </w:pPr>
      <w:r w:rsidRPr="001E0294">
        <w:rPr>
          <w:color w:val="auto"/>
        </w:rPr>
        <w:t xml:space="preserve">Os dados obtidos somente poderão ser utilizados para as finalidades que justificaram seu acesso e de acordo com a boa-fé e com os princípios do </w:t>
      </w:r>
      <w:hyperlink r:id="rId26" w:anchor="art6" w:history="1">
        <w:r w:rsidRPr="001E0294">
          <w:rPr>
            <w:rStyle w:val="Hyperlink"/>
            <w:color w:val="auto"/>
          </w:rPr>
          <w:t>art. 6º da LGPD</w:t>
        </w:r>
      </w:hyperlink>
      <w:r w:rsidRPr="001E0294">
        <w:rPr>
          <w:color w:val="auto"/>
        </w:rPr>
        <w:t xml:space="preserve">. </w:t>
      </w:r>
    </w:p>
    <w:p w14:paraId="7589F69E" w14:textId="77777777" w:rsidR="003546B6" w:rsidRPr="001E0294" w:rsidRDefault="003546B6" w:rsidP="00E136D8">
      <w:pPr>
        <w:pStyle w:val="Nvel2-Red"/>
        <w:rPr>
          <w:color w:val="auto"/>
        </w:rPr>
      </w:pPr>
      <w:r w:rsidRPr="001E0294">
        <w:rPr>
          <w:color w:val="auto"/>
        </w:rPr>
        <w:t>É vedado o compartilhamento com terceiros dos dados obtidos fora das hipóteses permitidas em Lei.</w:t>
      </w:r>
    </w:p>
    <w:p w14:paraId="48C70B4D" w14:textId="77777777" w:rsidR="003546B6" w:rsidRPr="001E0294" w:rsidRDefault="003546B6" w:rsidP="00E136D8">
      <w:pPr>
        <w:pStyle w:val="Nvel2-Red"/>
        <w:rPr>
          <w:color w:val="auto"/>
        </w:rPr>
      </w:pPr>
      <w:r w:rsidRPr="001E0294">
        <w:rPr>
          <w:color w:val="auto"/>
        </w:rPr>
        <w:t xml:space="preserve">A Administração deverá ser informada no prazo de </w:t>
      </w:r>
      <w:proofErr w:type="gramStart"/>
      <w:r w:rsidRPr="001E0294">
        <w:rPr>
          <w:color w:val="auto"/>
        </w:rPr>
        <w:t>5</w:t>
      </w:r>
      <w:proofErr w:type="gramEnd"/>
      <w:r w:rsidRPr="001E0294">
        <w:rPr>
          <w:color w:val="auto"/>
        </w:rPr>
        <w:t xml:space="preserve"> (cinco) dias úteis sobre todos os contratos de </w:t>
      </w:r>
      <w:proofErr w:type="spellStart"/>
      <w:r w:rsidRPr="001E0294">
        <w:rPr>
          <w:color w:val="auto"/>
        </w:rPr>
        <w:t>suboperação</w:t>
      </w:r>
      <w:proofErr w:type="spellEnd"/>
      <w:r w:rsidRPr="001E0294">
        <w:rPr>
          <w:color w:val="auto"/>
        </w:rPr>
        <w:t xml:space="preserve"> firmados ou que venham a ser celebrados pelo Contratado. </w:t>
      </w:r>
    </w:p>
    <w:p w14:paraId="17096536" w14:textId="1C4D041B" w:rsidR="003546B6" w:rsidRPr="001E0294" w:rsidRDefault="003546B6" w:rsidP="00E136D8">
      <w:pPr>
        <w:pStyle w:val="Nvel2-Red"/>
        <w:rPr>
          <w:color w:val="auto"/>
        </w:rPr>
      </w:pPr>
      <w:r w:rsidRPr="001E0294">
        <w:rPr>
          <w:color w:val="auto"/>
        </w:rPr>
        <w:t xml:space="preserve">Terminado o tratamento dos dados nos termos do </w:t>
      </w:r>
      <w:hyperlink r:id="rId27" w:anchor="art15" w:history="1">
        <w:r w:rsidRPr="001E0294">
          <w:rPr>
            <w:rStyle w:val="Hyperlink"/>
            <w:color w:val="auto"/>
          </w:rPr>
          <w:t>art. 15 da LGPD</w:t>
        </w:r>
      </w:hyperlink>
      <w:r w:rsidRPr="001E0294">
        <w:rPr>
          <w:color w:val="auto"/>
        </w:rPr>
        <w:t xml:space="preserve">, é dever do contratado eliminá-los, com exceção das hipóteses do </w:t>
      </w:r>
      <w:hyperlink r:id="rId28" w:anchor="art16" w:history="1">
        <w:r w:rsidRPr="001E0294">
          <w:rPr>
            <w:rStyle w:val="Hyperlink"/>
            <w:color w:val="auto"/>
          </w:rPr>
          <w:t>art. 16 da LGPD</w:t>
        </w:r>
      </w:hyperlink>
      <w:r w:rsidRPr="001E0294">
        <w:rPr>
          <w:color w:val="auto"/>
        </w:rPr>
        <w:t xml:space="preserve">, incluindo aquelas em que houver necessidade de guarda de documentação para fins de comprovação do cumprimento de obrigações legais ou contratuais e somente enquanto não prescritas essas obrigações. </w:t>
      </w:r>
    </w:p>
    <w:p w14:paraId="5E7C9318" w14:textId="77777777" w:rsidR="003546B6" w:rsidRPr="001E0294" w:rsidRDefault="003546B6" w:rsidP="00E136D8">
      <w:pPr>
        <w:pStyle w:val="Nvel2-Red"/>
        <w:rPr>
          <w:color w:val="auto"/>
        </w:rPr>
      </w:pPr>
      <w:r w:rsidRPr="001E0294">
        <w:rPr>
          <w:color w:val="auto"/>
        </w:rPr>
        <w:lastRenderedPageBreak/>
        <w:t xml:space="preserve">É dever </w:t>
      </w:r>
      <w:proofErr w:type="gramStart"/>
      <w:r w:rsidRPr="001E0294">
        <w:rPr>
          <w:color w:val="auto"/>
        </w:rPr>
        <w:t>do contratado orientar</w:t>
      </w:r>
      <w:proofErr w:type="gramEnd"/>
      <w:r w:rsidRPr="001E0294">
        <w:rPr>
          <w:color w:val="auto"/>
        </w:rPr>
        <w:t xml:space="preserve"> e treinar seus empregados sobre os deveres, requisitos e responsabilidades decorrentes da LGPD. </w:t>
      </w:r>
    </w:p>
    <w:p w14:paraId="6C23EEAF" w14:textId="77777777" w:rsidR="003546B6" w:rsidRPr="001E0294" w:rsidRDefault="003546B6" w:rsidP="00E136D8">
      <w:pPr>
        <w:pStyle w:val="Nvel2-Red"/>
        <w:rPr>
          <w:color w:val="auto"/>
        </w:rPr>
      </w:pPr>
      <w:r w:rsidRPr="001E0294">
        <w:rPr>
          <w:color w:val="auto"/>
        </w:rPr>
        <w:t xml:space="preserve">O Contratado deverá exigir de </w:t>
      </w:r>
      <w:proofErr w:type="spellStart"/>
      <w:r w:rsidRPr="001E0294">
        <w:rPr>
          <w:color w:val="auto"/>
        </w:rPr>
        <w:t>suboperadores</w:t>
      </w:r>
      <w:proofErr w:type="spellEnd"/>
      <w:r w:rsidRPr="001E0294">
        <w:rPr>
          <w:color w:val="auto"/>
        </w:rPr>
        <w:t xml:space="preserve"> e subcontratados o cumprimento dos deveres da presente cláusula, permanecendo integralmente responsável por garantir sua observância.</w:t>
      </w:r>
    </w:p>
    <w:p w14:paraId="3988B027" w14:textId="77777777" w:rsidR="003546B6" w:rsidRPr="001E0294" w:rsidRDefault="003546B6" w:rsidP="00E136D8">
      <w:pPr>
        <w:pStyle w:val="Nvel2-Red"/>
        <w:rPr>
          <w:color w:val="auto"/>
        </w:rPr>
      </w:pPr>
      <w:r w:rsidRPr="001E0294">
        <w:rPr>
          <w:color w:val="auto"/>
        </w:rPr>
        <w:t xml:space="preserve">O Contratante poderá realizar diligência para aferir o cumprimento dessa cláusula, devendo o Contratado atender prontamente eventuais pedidos de comprovação formulados. </w:t>
      </w:r>
    </w:p>
    <w:p w14:paraId="4BDA9651" w14:textId="77777777" w:rsidR="003546B6" w:rsidRPr="001E0294" w:rsidRDefault="003546B6" w:rsidP="00E136D8">
      <w:pPr>
        <w:pStyle w:val="Nvel2-Red"/>
        <w:rPr>
          <w:color w:val="auto"/>
        </w:rPr>
      </w:pPr>
      <w:r w:rsidRPr="001E0294">
        <w:rPr>
          <w:color w:val="auto"/>
        </w:rPr>
        <w:t xml:space="preserve">O Contratado deverá prestar, no prazo fixado pelo Contratante, prorrogável justificadamente, quaisquer informações acerca dos dados pessoais para cumprimento da LGPD, inclusive quanto a eventual descarte realizado. </w:t>
      </w:r>
    </w:p>
    <w:p w14:paraId="1BC58C93" w14:textId="51A3317C" w:rsidR="003546B6" w:rsidRPr="001E0294" w:rsidRDefault="003546B6" w:rsidP="00E136D8">
      <w:pPr>
        <w:pStyle w:val="Nvel2-Red"/>
        <w:rPr>
          <w:color w:val="auto"/>
        </w:rPr>
      </w:pPr>
      <w:r w:rsidRPr="001E0294">
        <w:rPr>
          <w:color w:val="auto"/>
        </w:rPr>
        <w:t xml:space="preserve">Bancos de dados formados a partir de contratos administrativos, notadamente aqueles que se proponham a armazenar dados pessoais, devem ser mantidos em ambiente virtual controlado, com registro individual </w:t>
      </w:r>
      <w:proofErr w:type="spellStart"/>
      <w:r w:rsidRPr="001E0294">
        <w:rPr>
          <w:color w:val="auto"/>
        </w:rPr>
        <w:t>rastreável</w:t>
      </w:r>
      <w:proofErr w:type="spellEnd"/>
      <w:r w:rsidRPr="001E0294">
        <w:rPr>
          <w:color w:val="auto"/>
        </w:rPr>
        <w:t xml:space="preserve"> de tratamentos realizados (</w:t>
      </w:r>
      <w:hyperlink r:id="rId29" w:history="1">
        <w:r w:rsidRPr="001E0294">
          <w:rPr>
            <w:rStyle w:val="Hyperlink"/>
            <w:color w:val="auto"/>
          </w:rPr>
          <w:t>LGPD, art. 37</w:t>
        </w:r>
      </w:hyperlink>
      <w:r w:rsidRPr="001E0294">
        <w:rPr>
          <w:color w:val="auto"/>
        </w:rPr>
        <w:t>), com cada acesso, data, horário e registro da finalidade, para efeito de responsabilização, em caso de eventuais omissões, desvios ou abusos.</w:t>
      </w:r>
    </w:p>
    <w:p w14:paraId="04AEB381" w14:textId="77777777" w:rsidR="003546B6" w:rsidRPr="001E0294" w:rsidRDefault="003546B6" w:rsidP="009957BE">
      <w:pPr>
        <w:pStyle w:val="Nvel3-R"/>
        <w:ind w:left="567"/>
        <w:rPr>
          <w:color w:val="auto"/>
        </w:rPr>
      </w:pPr>
      <w:r w:rsidRPr="001E0294">
        <w:rPr>
          <w:color w:val="auto"/>
        </w:rPr>
        <w:t xml:space="preserve">Os referidos bancos de dados devem ser desenvolvidos em formato </w:t>
      </w:r>
      <w:proofErr w:type="spellStart"/>
      <w:r w:rsidRPr="001E0294">
        <w:rPr>
          <w:color w:val="auto"/>
        </w:rPr>
        <w:t>interoperável</w:t>
      </w:r>
      <w:proofErr w:type="spellEnd"/>
      <w:r w:rsidRPr="001E0294">
        <w:rPr>
          <w:color w:val="auto"/>
        </w:rPr>
        <w:t>, a fim de garantir a reutilização desses dados pela Administração nas hipóteses previstas na LGPD.</w:t>
      </w:r>
    </w:p>
    <w:p w14:paraId="3D291602" w14:textId="77777777" w:rsidR="003546B6" w:rsidRPr="001E0294" w:rsidRDefault="003546B6" w:rsidP="00E136D8">
      <w:pPr>
        <w:pStyle w:val="Nvel2-Red"/>
        <w:rPr>
          <w:color w:val="auto"/>
        </w:rPr>
      </w:pPr>
      <w:r w:rsidRPr="001E0294">
        <w:rPr>
          <w:color w:val="auto"/>
        </w:rPr>
        <w:t>O contrato está sujeito a ser alterado nos procedimentos pertinentes ao tratamento de dados pessoais, quando indicado pela autoridade competente, em especial a ANPD por meio de opiniões técnicas ou recomendações, editadas na forma da LGPD.</w:t>
      </w:r>
    </w:p>
    <w:p w14:paraId="6C3E22C4" w14:textId="7CAE4C4B" w:rsidR="003546B6" w:rsidRPr="001E0294" w:rsidRDefault="003546B6" w:rsidP="00E136D8">
      <w:pPr>
        <w:pStyle w:val="Nvel2-Red"/>
        <w:rPr>
          <w:color w:val="auto"/>
        </w:rPr>
      </w:pPr>
      <w:r w:rsidRPr="001E0294">
        <w:rPr>
          <w:color w:val="auto"/>
        </w:rPr>
        <w:t xml:space="preserve">Os contratos e convênios de que trata o </w:t>
      </w:r>
      <w:hyperlink r:id="rId30" w:anchor="art26§1" w:history="1">
        <w:r w:rsidRPr="001E0294">
          <w:rPr>
            <w:rStyle w:val="Hyperlink"/>
            <w:color w:val="auto"/>
          </w:rPr>
          <w:t>§ 1º do art. 26 da LGPD</w:t>
        </w:r>
      </w:hyperlink>
      <w:r w:rsidRPr="001E0294">
        <w:rPr>
          <w:color w:val="auto"/>
        </w:rPr>
        <w:t xml:space="preserve"> deverão ser comunicados à autoridade nacional.</w:t>
      </w:r>
    </w:p>
    <w:p w14:paraId="399FFBFE" w14:textId="5250F67F" w:rsidR="00DC41DD" w:rsidRPr="000C175F" w:rsidRDefault="37D5F4B7" w:rsidP="00D61A41">
      <w:pPr>
        <w:pStyle w:val="Nivel01"/>
        <w:rPr>
          <w:color w:val="FFFFFF" w:themeColor="background1"/>
        </w:rPr>
      </w:pPr>
      <w:r w:rsidRPr="000C175F">
        <w:t>CLÁUSULA DÉCIMA</w:t>
      </w:r>
      <w:r w:rsidR="668F78B3" w:rsidRPr="000C175F">
        <w:t xml:space="preserve"> PRIMEIRA</w:t>
      </w:r>
      <w:r w:rsidRPr="000C175F">
        <w:t>– GARANTIA DE EXECUÇÃO (</w:t>
      </w:r>
      <w:r w:rsidRPr="000C175F">
        <w:rPr>
          <w:rStyle w:val="Hyperlink"/>
          <w:rFonts w:eastAsiaTheme="minorEastAsia"/>
          <w:bCs w:val="0"/>
          <w:i/>
          <w:iCs/>
          <w:color w:val="auto"/>
        </w:rPr>
        <w:t>art. 92, XII</w:t>
      </w:r>
      <w:proofErr w:type="gramStart"/>
      <w:r w:rsidRPr="000C175F">
        <w:t>)</w:t>
      </w:r>
      <w:proofErr w:type="gramEnd"/>
    </w:p>
    <w:p w14:paraId="21F23838" w14:textId="226BAAF0" w:rsidR="00E5005B" w:rsidRPr="003401BF" w:rsidRDefault="00DC41DD" w:rsidP="00E5005B">
      <w:pPr>
        <w:pStyle w:val="Nvel2-Red"/>
        <w:rPr>
          <w:bCs/>
          <w:i w:val="0"/>
          <w:color w:val="auto"/>
          <w:u w:val="single"/>
        </w:rPr>
      </w:pPr>
      <w:r w:rsidRPr="003401BF">
        <w:rPr>
          <w:i w:val="0"/>
          <w:color w:val="auto"/>
        </w:rPr>
        <w:t xml:space="preserve">  </w:t>
      </w:r>
      <w:r w:rsidR="003401BF" w:rsidRPr="003401BF">
        <w:rPr>
          <w:i w:val="0"/>
          <w:color w:val="auto"/>
        </w:rPr>
        <w:t xml:space="preserve">Não será exigida a garantia da contratação de que tratam os </w:t>
      </w:r>
      <w:hyperlink r:id="rId31" w:anchor="art96">
        <w:proofErr w:type="spellStart"/>
        <w:r w:rsidR="003401BF" w:rsidRPr="003401BF">
          <w:rPr>
            <w:i w:val="0"/>
            <w:color w:val="auto"/>
          </w:rPr>
          <w:t>arts</w:t>
        </w:r>
        <w:proofErr w:type="spellEnd"/>
        <w:r w:rsidR="003401BF" w:rsidRPr="003401BF">
          <w:rPr>
            <w:i w:val="0"/>
            <w:color w:val="auto"/>
          </w:rPr>
          <w:t>. 96 e seguintes da Lei nº 14.133, de 2021</w:t>
        </w:r>
      </w:hyperlink>
      <w:r w:rsidR="003401BF" w:rsidRPr="003401BF">
        <w:rPr>
          <w:i w:val="0"/>
          <w:color w:val="auto"/>
        </w:rPr>
        <w:t>, tendo em vista se tratar de aquisição com entrega total e liquidação após recebimento definitivo, com as devidas instalações, e aceito pelo CRF-</w:t>
      </w:r>
      <w:proofErr w:type="gramStart"/>
      <w:r w:rsidR="003401BF" w:rsidRPr="003401BF">
        <w:rPr>
          <w:i w:val="0"/>
          <w:color w:val="auto"/>
        </w:rPr>
        <w:t>RJ</w:t>
      </w:r>
      <w:proofErr w:type="gramEnd"/>
    </w:p>
    <w:p w14:paraId="4C2903F4" w14:textId="77777777" w:rsidR="00DC41DD" w:rsidRDefault="00DC41DD" w:rsidP="009957BE">
      <w:pPr>
        <w:pStyle w:val="Nvel3-R"/>
        <w:ind w:left="567"/>
        <w:rPr>
          <w:color w:val="auto"/>
        </w:rPr>
      </w:pPr>
      <w:r w:rsidRPr="00655DC2">
        <w:rPr>
          <w:color w:val="auto"/>
        </w:rPr>
        <w:t>A garantia de execução é independente de eventual garantia do produto prevista especificamente no Termo de Referência.</w:t>
      </w:r>
    </w:p>
    <w:p w14:paraId="35A858CB" w14:textId="17897642" w:rsidR="003137DB" w:rsidRPr="00497A42" w:rsidRDefault="003137DB" w:rsidP="003137DB">
      <w:pPr>
        <w:pStyle w:val="Nivel4"/>
      </w:pPr>
      <w:r w:rsidRPr="00497A42">
        <w:t>O prazo de garantia é aquele estabelecido na Lei nº 8.078, de 11 de setembro de 1990 (Código de Defesa do Consumidor)</w:t>
      </w:r>
      <w:r w:rsidR="003401BF">
        <w:t>.</w:t>
      </w:r>
    </w:p>
    <w:p w14:paraId="4C1751C2" w14:textId="77777777" w:rsidR="003137DB" w:rsidRPr="00655DC2" w:rsidRDefault="003137DB" w:rsidP="003137DB">
      <w:pPr>
        <w:pStyle w:val="Nvel3-R"/>
        <w:numPr>
          <w:ilvl w:val="0"/>
          <w:numId w:val="0"/>
        </w:numPr>
        <w:ind w:left="284"/>
        <w:rPr>
          <w:color w:val="auto"/>
        </w:rPr>
      </w:pPr>
    </w:p>
    <w:p w14:paraId="48E93F9C" w14:textId="58045E3C" w:rsidR="00DC41DD" w:rsidRPr="004827F2" w:rsidRDefault="00DC41DD" w:rsidP="00D61A41">
      <w:pPr>
        <w:pStyle w:val="Nivel01"/>
        <w:rPr>
          <w:color w:val="FFFFFF" w:themeColor="background1"/>
        </w:rPr>
      </w:pPr>
      <w:r w:rsidRPr="004827F2">
        <w:t>CLÁUSULA DÉCIMA PRIMEIRA – INFRAÇÕES E SANÇÕES ADMINISTRATIVAS (</w:t>
      </w:r>
      <w:hyperlink r:id="rId32" w:anchor="art92" w:history="1">
        <w:r w:rsidRPr="004827F2">
          <w:rPr>
            <w:rStyle w:val="Hyperlink"/>
          </w:rPr>
          <w:t>art. 92, XIV</w:t>
        </w:r>
      </w:hyperlink>
      <w:proofErr w:type="gramStart"/>
      <w:r w:rsidRPr="004827F2">
        <w:t>)</w:t>
      </w:r>
      <w:proofErr w:type="gramEnd"/>
    </w:p>
    <w:p w14:paraId="491B3853" w14:textId="3AA000DC" w:rsidR="00DC41DD" w:rsidRPr="004827F2" w:rsidRDefault="00DC41DD" w:rsidP="00E136D8">
      <w:pPr>
        <w:pStyle w:val="Nivel2"/>
      </w:pPr>
      <w:r w:rsidRPr="004827F2">
        <w:t xml:space="preserve">Comete infração administrativa, nos termos da </w:t>
      </w:r>
      <w:hyperlink r:id="rId33" w:history="1">
        <w:r w:rsidRPr="004827F2">
          <w:rPr>
            <w:rStyle w:val="Hyperlink"/>
          </w:rPr>
          <w:t>Lei nº 14.133, de 2021</w:t>
        </w:r>
      </w:hyperlink>
      <w:r w:rsidRPr="004827F2">
        <w:t>, o contratado que:</w:t>
      </w:r>
    </w:p>
    <w:p w14:paraId="344CAD75" w14:textId="77777777" w:rsidR="00DC41DD" w:rsidRPr="004827F2" w:rsidRDefault="00DC41DD" w:rsidP="000C175F">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4827F2">
        <w:rPr>
          <w:rFonts w:ascii="Arial" w:eastAsia="Arial" w:hAnsi="Arial" w:cs="Arial"/>
          <w:sz w:val="20"/>
          <w:szCs w:val="20"/>
        </w:rPr>
        <w:t>der</w:t>
      </w:r>
      <w:proofErr w:type="gramEnd"/>
      <w:r w:rsidRPr="004827F2">
        <w:rPr>
          <w:rFonts w:ascii="Arial" w:eastAsia="Arial" w:hAnsi="Arial" w:cs="Arial"/>
          <w:sz w:val="20"/>
          <w:szCs w:val="20"/>
        </w:rPr>
        <w:t xml:space="preserve"> causa à inexecução parcial do contrato;</w:t>
      </w:r>
    </w:p>
    <w:p w14:paraId="7CA72B28" w14:textId="77777777" w:rsidR="00DC41DD" w:rsidRPr="004827F2" w:rsidRDefault="00DC41DD" w:rsidP="000C175F">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4827F2">
        <w:rPr>
          <w:rFonts w:ascii="Arial" w:eastAsia="Arial" w:hAnsi="Arial" w:cs="Arial"/>
          <w:sz w:val="20"/>
          <w:szCs w:val="20"/>
        </w:rPr>
        <w:t>der</w:t>
      </w:r>
      <w:proofErr w:type="gramEnd"/>
      <w:r w:rsidRPr="004827F2">
        <w:rPr>
          <w:rFonts w:ascii="Arial" w:eastAsia="Arial" w:hAnsi="Arial" w:cs="Arial"/>
          <w:sz w:val="20"/>
          <w:szCs w:val="20"/>
        </w:rPr>
        <w:t xml:space="preserve"> causa à inexecução parcial do contrato que cause grave dano à Administração ou ao funcionamento dos serviços públicos ou ao interesse coletivo;</w:t>
      </w:r>
    </w:p>
    <w:p w14:paraId="342F8C93" w14:textId="77777777" w:rsidR="00DC41DD" w:rsidRPr="004827F2" w:rsidRDefault="00DC41DD" w:rsidP="000C175F">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4827F2">
        <w:rPr>
          <w:rFonts w:ascii="Arial" w:eastAsia="Arial" w:hAnsi="Arial" w:cs="Arial"/>
          <w:sz w:val="20"/>
          <w:szCs w:val="20"/>
        </w:rPr>
        <w:t>der</w:t>
      </w:r>
      <w:proofErr w:type="gramEnd"/>
      <w:r w:rsidRPr="004827F2">
        <w:rPr>
          <w:rFonts w:ascii="Arial" w:eastAsia="Arial" w:hAnsi="Arial" w:cs="Arial"/>
          <w:sz w:val="20"/>
          <w:szCs w:val="20"/>
        </w:rPr>
        <w:t xml:space="preserve"> causa à inexecução total do contrato;</w:t>
      </w:r>
    </w:p>
    <w:p w14:paraId="1F30C4BD" w14:textId="77777777" w:rsidR="00DC41DD" w:rsidRPr="004827F2" w:rsidRDefault="00DC41DD" w:rsidP="000C175F">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4827F2">
        <w:rPr>
          <w:rFonts w:ascii="Arial" w:eastAsia="Arial" w:hAnsi="Arial" w:cs="Arial"/>
          <w:sz w:val="20"/>
          <w:szCs w:val="20"/>
        </w:rPr>
        <w:t>ensejar</w:t>
      </w:r>
      <w:proofErr w:type="gramEnd"/>
      <w:r w:rsidRPr="004827F2">
        <w:rPr>
          <w:rFonts w:ascii="Arial" w:eastAsia="Arial" w:hAnsi="Arial" w:cs="Arial"/>
          <w:sz w:val="20"/>
          <w:szCs w:val="20"/>
        </w:rPr>
        <w:t xml:space="preserve"> o retardamento da execução ou da entrega do objeto da contratação sem motivo justificado;</w:t>
      </w:r>
    </w:p>
    <w:p w14:paraId="2CF83844" w14:textId="77777777" w:rsidR="00DC41DD" w:rsidRPr="004827F2" w:rsidRDefault="00DC41DD" w:rsidP="000C175F">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4827F2">
        <w:rPr>
          <w:rFonts w:ascii="Arial" w:eastAsia="Arial" w:hAnsi="Arial" w:cs="Arial"/>
          <w:sz w:val="20"/>
          <w:szCs w:val="20"/>
        </w:rPr>
        <w:t>apresentar</w:t>
      </w:r>
      <w:proofErr w:type="gramEnd"/>
      <w:r w:rsidRPr="004827F2">
        <w:rPr>
          <w:rFonts w:ascii="Arial" w:eastAsia="Arial" w:hAnsi="Arial" w:cs="Arial"/>
          <w:sz w:val="20"/>
          <w:szCs w:val="20"/>
        </w:rPr>
        <w:t xml:space="preserve"> documentação falsa ou prestar declaração falsa durante a execução do contrato;</w:t>
      </w:r>
    </w:p>
    <w:p w14:paraId="4993459F" w14:textId="77777777" w:rsidR="00DC41DD" w:rsidRPr="004827F2" w:rsidRDefault="00DC41DD" w:rsidP="000C175F">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4827F2">
        <w:rPr>
          <w:rFonts w:ascii="Arial" w:eastAsia="Arial" w:hAnsi="Arial" w:cs="Arial"/>
          <w:sz w:val="20"/>
          <w:szCs w:val="20"/>
        </w:rPr>
        <w:t>praticar</w:t>
      </w:r>
      <w:proofErr w:type="gramEnd"/>
      <w:r w:rsidRPr="004827F2">
        <w:rPr>
          <w:rFonts w:ascii="Arial" w:eastAsia="Arial" w:hAnsi="Arial" w:cs="Arial"/>
          <w:sz w:val="20"/>
          <w:szCs w:val="20"/>
        </w:rPr>
        <w:t xml:space="preserve"> ato fraudulento na execução do contrato;</w:t>
      </w:r>
    </w:p>
    <w:p w14:paraId="31E2B217" w14:textId="77777777" w:rsidR="00DC41DD" w:rsidRPr="004827F2" w:rsidRDefault="00DC41DD" w:rsidP="000C175F">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4827F2">
        <w:rPr>
          <w:rFonts w:ascii="Arial" w:eastAsia="Arial" w:hAnsi="Arial" w:cs="Arial"/>
          <w:sz w:val="20"/>
          <w:szCs w:val="20"/>
        </w:rPr>
        <w:t>comportar</w:t>
      </w:r>
      <w:proofErr w:type="gramEnd"/>
      <w:r w:rsidRPr="004827F2">
        <w:rPr>
          <w:rFonts w:ascii="Arial" w:eastAsia="Arial" w:hAnsi="Arial" w:cs="Arial"/>
          <w:sz w:val="20"/>
          <w:szCs w:val="20"/>
        </w:rPr>
        <w:t>-se de modo inidôneo ou cometer fraude de qualquer natureza;</w:t>
      </w:r>
    </w:p>
    <w:p w14:paraId="60D6E137" w14:textId="274DD955" w:rsidR="00DC41DD" w:rsidRPr="004827F2" w:rsidRDefault="00DC41DD" w:rsidP="000C175F">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4827F2">
        <w:rPr>
          <w:rFonts w:ascii="Arial" w:eastAsia="Arial" w:hAnsi="Arial" w:cs="Arial"/>
          <w:sz w:val="20"/>
          <w:szCs w:val="20"/>
        </w:rPr>
        <w:lastRenderedPageBreak/>
        <w:t>praticar</w:t>
      </w:r>
      <w:proofErr w:type="gramEnd"/>
      <w:r w:rsidRPr="004827F2">
        <w:rPr>
          <w:rFonts w:ascii="Arial" w:eastAsia="Arial" w:hAnsi="Arial" w:cs="Arial"/>
          <w:sz w:val="20"/>
          <w:szCs w:val="20"/>
        </w:rPr>
        <w:t xml:space="preserve"> ato lesivo previsto no </w:t>
      </w:r>
      <w:hyperlink r:id="rId34" w:anchor="art5" w:history="1">
        <w:r w:rsidRPr="004827F2">
          <w:rPr>
            <w:rStyle w:val="Hyperlink"/>
            <w:rFonts w:ascii="Arial" w:eastAsia="Arial" w:hAnsi="Arial" w:cs="Arial"/>
            <w:sz w:val="20"/>
            <w:szCs w:val="20"/>
          </w:rPr>
          <w:t>art. 5º da Lei nº 12.846, de 1º de agosto de 2013</w:t>
        </w:r>
      </w:hyperlink>
      <w:r w:rsidRPr="004827F2">
        <w:rPr>
          <w:rFonts w:ascii="Arial" w:eastAsia="Arial" w:hAnsi="Arial" w:cs="Arial"/>
          <w:sz w:val="20"/>
          <w:szCs w:val="20"/>
        </w:rPr>
        <w:t>.</w:t>
      </w:r>
    </w:p>
    <w:p w14:paraId="2E8AD20C" w14:textId="77777777" w:rsidR="00DC41DD" w:rsidRPr="004827F2" w:rsidRDefault="00DC41DD" w:rsidP="00E136D8">
      <w:pPr>
        <w:pStyle w:val="Nivel2"/>
      </w:pPr>
      <w:r w:rsidRPr="004827F2">
        <w:t>Serão aplicadas ao contratado que incorrer nas infrações acima descritas as seguintes sanções:</w:t>
      </w:r>
    </w:p>
    <w:p w14:paraId="2C9CCA0E" w14:textId="70974A72" w:rsidR="00542A36" w:rsidRPr="004827F2" w:rsidRDefault="00DC41DD" w:rsidP="000C175F">
      <w:pPr>
        <w:pStyle w:val="PargrafodaLista"/>
        <w:numPr>
          <w:ilvl w:val="0"/>
          <w:numId w:val="32"/>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b/>
          <w:bCs/>
          <w:sz w:val="20"/>
          <w:szCs w:val="20"/>
        </w:rPr>
        <w:t>Advertência</w:t>
      </w:r>
      <w:r w:rsidRPr="004827F2">
        <w:rPr>
          <w:rFonts w:ascii="Arial" w:eastAsia="Arial" w:hAnsi="Arial" w:cs="Arial"/>
          <w:sz w:val="20"/>
          <w:szCs w:val="20"/>
        </w:rPr>
        <w:t>, quando o contratado der causa à inexecução parcial do contrato, sempre que não se justificar a imposição de penalidade mais grave (</w:t>
      </w:r>
      <w:hyperlink r:id="rId35" w:anchor="art156§2" w:history="1">
        <w:r w:rsidRPr="004827F2">
          <w:rPr>
            <w:rStyle w:val="Hyperlink"/>
            <w:rFonts w:ascii="Arial" w:eastAsia="Arial" w:hAnsi="Arial" w:cs="Arial"/>
            <w:sz w:val="20"/>
            <w:szCs w:val="20"/>
          </w:rPr>
          <w:t xml:space="preserve">art. 156, §2º, da </w:t>
        </w:r>
        <w:bookmarkStart w:id="3" w:name="_Hlk114504069"/>
        <w:r w:rsidRPr="004827F2">
          <w:rPr>
            <w:rStyle w:val="Hyperlink"/>
            <w:rFonts w:ascii="Arial" w:eastAsia="Arial" w:hAnsi="Arial" w:cs="Arial"/>
            <w:sz w:val="20"/>
            <w:szCs w:val="20"/>
          </w:rPr>
          <w:t>Lei nº 14.133, de 2021</w:t>
        </w:r>
        <w:bookmarkEnd w:id="3"/>
      </w:hyperlink>
      <w:r w:rsidRPr="004827F2">
        <w:rPr>
          <w:rFonts w:ascii="Arial" w:eastAsia="Arial" w:hAnsi="Arial" w:cs="Arial"/>
          <w:sz w:val="20"/>
          <w:szCs w:val="20"/>
        </w:rPr>
        <w:t>);</w:t>
      </w:r>
    </w:p>
    <w:p w14:paraId="527561CD" w14:textId="770FFCEF" w:rsidR="00DC41DD" w:rsidRPr="004827F2" w:rsidRDefault="00DC41DD" w:rsidP="000C175F">
      <w:pPr>
        <w:pStyle w:val="PargrafodaLista"/>
        <w:numPr>
          <w:ilvl w:val="0"/>
          <w:numId w:val="32"/>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b/>
          <w:bCs/>
          <w:sz w:val="20"/>
          <w:szCs w:val="20"/>
        </w:rPr>
        <w:t>Impedimento de licitar e contratar</w:t>
      </w:r>
      <w:r w:rsidRPr="004827F2">
        <w:rPr>
          <w:rFonts w:ascii="Arial" w:eastAsia="Arial" w:hAnsi="Arial" w:cs="Arial"/>
          <w:sz w:val="20"/>
          <w:szCs w:val="20"/>
        </w:rPr>
        <w:t>, quando praticadas as condutas descritas nas alíneas “b”, “c” e “d” do subitem acima deste Contrato, sempre que não se justificar a imposição de penalidade mais grave (</w:t>
      </w:r>
      <w:hyperlink r:id="rId36" w:anchor="art156§4" w:history="1">
        <w:r w:rsidRPr="004827F2">
          <w:rPr>
            <w:rStyle w:val="Hyperlink"/>
            <w:rFonts w:ascii="Arial" w:eastAsia="Arial" w:hAnsi="Arial" w:cs="Arial"/>
            <w:sz w:val="20"/>
            <w:szCs w:val="20"/>
          </w:rPr>
          <w:t>art. 156, § 4º, da Lei nº 14.133, de 2021</w:t>
        </w:r>
      </w:hyperlink>
      <w:r w:rsidRPr="004827F2">
        <w:rPr>
          <w:rFonts w:ascii="Arial" w:eastAsia="Arial" w:hAnsi="Arial" w:cs="Arial"/>
          <w:sz w:val="20"/>
          <w:szCs w:val="20"/>
        </w:rPr>
        <w:t>);</w:t>
      </w:r>
    </w:p>
    <w:p w14:paraId="49D82C64" w14:textId="3B67510A" w:rsidR="00542A36" w:rsidRPr="004827F2" w:rsidRDefault="00DC41DD" w:rsidP="000C175F">
      <w:pPr>
        <w:pStyle w:val="PargrafodaLista"/>
        <w:numPr>
          <w:ilvl w:val="0"/>
          <w:numId w:val="32"/>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b/>
          <w:bCs/>
          <w:sz w:val="20"/>
          <w:szCs w:val="20"/>
        </w:rPr>
        <w:t>Declaração de inidoneidade para licitar e contratar</w:t>
      </w:r>
      <w:r w:rsidRPr="004827F2">
        <w:rPr>
          <w:rFonts w:ascii="Arial" w:eastAsia="Arial" w:hAnsi="Arial" w:cs="Arial"/>
          <w:sz w:val="20"/>
          <w:szCs w:val="20"/>
        </w:rPr>
        <w:t>, quando praticadas as condutas descritas nas alíneas “e”, “f”, “g” e “h” do subitem acima deste Contrato, bem como nas alíneas “b”, “c” e “d”, que justifiquem a imposição de penalidade mais grave (</w:t>
      </w:r>
      <w:hyperlink r:id="rId37" w:anchor="art156§5" w:history="1">
        <w:r w:rsidRPr="004827F2">
          <w:rPr>
            <w:rStyle w:val="Hyperlink"/>
            <w:rFonts w:ascii="Arial" w:eastAsia="Arial" w:hAnsi="Arial" w:cs="Arial"/>
            <w:sz w:val="20"/>
            <w:szCs w:val="20"/>
          </w:rPr>
          <w:t>art. 156, §5º, da Lei nº 14.133, de 2021</w:t>
        </w:r>
      </w:hyperlink>
      <w:r w:rsidRPr="004827F2">
        <w:rPr>
          <w:rFonts w:ascii="Arial" w:eastAsia="Arial" w:hAnsi="Arial" w:cs="Arial"/>
          <w:sz w:val="20"/>
          <w:szCs w:val="20"/>
        </w:rPr>
        <w:t>).</w:t>
      </w:r>
    </w:p>
    <w:p w14:paraId="2188F466" w14:textId="77777777" w:rsidR="00542A36" w:rsidRPr="004827F2" w:rsidRDefault="00DC41DD" w:rsidP="000C175F">
      <w:pPr>
        <w:pStyle w:val="PargrafodaLista"/>
        <w:numPr>
          <w:ilvl w:val="0"/>
          <w:numId w:val="32"/>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b/>
          <w:bCs/>
          <w:sz w:val="20"/>
          <w:szCs w:val="20"/>
        </w:rPr>
        <w:t>Multa:</w:t>
      </w:r>
    </w:p>
    <w:p w14:paraId="759B5BDD" w14:textId="770979D0" w:rsidR="00542A36" w:rsidRPr="004827F2" w:rsidRDefault="37D5F4B7" w:rsidP="000C175F">
      <w:pPr>
        <w:pStyle w:val="PargrafodaLista"/>
        <w:numPr>
          <w:ilvl w:val="1"/>
          <w:numId w:val="32"/>
        </w:numPr>
        <w:suppressAutoHyphens/>
        <w:spacing w:before="120" w:after="120" w:line="276" w:lineRule="auto"/>
        <w:ind w:left="567" w:firstLine="0"/>
        <w:jc w:val="both"/>
        <w:rPr>
          <w:rFonts w:ascii="Arial" w:eastAsia="Arial" w:hAnsi="Arial" w:cs="Arial"/>
          <w:sz w:val="20"/>
          <w:szCs w:val="20"/>
        </w:rPr>
      </w:pPr>
      <w:proofErr w:type="gramStart"/>
      <w:r w:rsidRPr="746A7EB9">
        <w:rPr>
          <w:rFonts w:ascii="Arial" w:eastAsia="Arial" w:hAnsi="Arial" w:cs="Arial"/>
          <w:sz w:val="20"/>
          <w:szCs w:val="20"/>
        </w:rPr>
        <w:t>moratória</w:t>
      </w:r>
      <w:proofErr w:type="gramEnd"/>
      <w:r w:rsidRPr="746A7EB9">
        <w:rPr>
          <w:rFonts w:ascii="Arial" w:eastAsia="Arial" w:hAnsi="Arial" w:cs="Arial"/>
          <w:sz w:val="20"/>
          <w:szCs w:val="20"/>
        </w:rPr>
        <w:t xml:space="preserve"> </w:t>
      </w:r>
      <w:r w:rsidRPr="00655DC2">
        <w:rPr>
          <w:rFonts w:ascii="Arial" w:eastAsia="Arial" w:hAnsi="Arial" w:cs="Arial"/>
          <w:sz w:val="20"/>
          <w:szCs w:val="20"/>
        </w:rPr>
        <w:t xml:space="preserve">de </w:t>
      </w:r>
      <w:r w:rsidR="00655DC2" w:rsidRPr="00655DC2">
        <w:rPr>
          <w:rFonts w:ascii="Arial" w:eastAsia="Arial" w:hAnsi="Arial" w:cs="Arial"/>
          <w:sz w:val="20"/>
          <w:szCs w:val="20"/>
        </w:rPr>
        <w:t>0,5</w:t>
      </w:r>
      <w:r w:rsidRPr="00655DC2">
        <w:rPr>
          <w:rFonts w:ascii="Arial" w:eastAsia="Arial" w:hAnsi="Arial" w:cs="Arial"/>
          <w:sz w:val="20"/>
          <w:szCs w:val="20"/>
        </w:rPr>
        <w:t>% (</w:t>
      </w:r>
      <w:r w:rsidR="00655DC2" w:rsidRPr="00655DC2">
        <w:rPr>
          <w:rFonts w:ascii="Arial" w:eastAsia="Arial" w:hAnsi="Arial" w:cs="Arial"/>
          <w:sz w:val="20"/>
          <w:szCs w:val="20"/>
        </w:rPr>
        <w:t>meio</w:t>
      </w:r>
      <w:r w:rsidRPr="00655DC2">
        <w:rPr>
          <w:rFonts w:ascii="Arial" w:eastAsia="Arial" w:hAnsi="Arial" w:cs="Arial"/>
          <w:sz w:val="20"/>
          <w:szCs w:val="20"/>
        </w:rPr>
        <w:t xml:space="preserve"> por cento) por dia de atraso injustificado sobre o valor da</w:t>
      </w:r>
      <w:r w:rsidR="6C4BB1CB" w:rsidRPr="00655DC2">
        <w:rPr>
          <w:rFonts w:ascii="Arial" w:eastAsia="Arial" w:hAnsi="Arial" w:cs="Arial"/>
          <w:sz w:val="20"/>
          <w:szCs w:val="20"/>
        </w:rPr>
        <w:t xml:space="preserve"> </w:t>
      </w:r>
      <w:r w:rsidRPr="00655DC2">
        <w:rPr>
          <w:rFonts w:ascii="Arial" w:eastAsia="Arial" w:hAnsi="Arial" w:cs="Arial"/>
          <w:sz w:val="20"/>
          <w:szCs w:val="20"/>
        </w:rPr>
        <w:t xml:space="preserve">parcela inadimplida, até o limite de </w:t>
      </w:r>
      <w:r w:rsidR="00655DC2" w:rsidRPr="00655DC2">
        <w:rPr>
          <w:rFonts w:ascii="Arial" w:eastAsia="Arial" w:hAnsi="Arial" w:cs="Arial"/>
          <w:sz w:val="20"/>
          <w:szCs w:val="20"/>
        </w:rPr>
        <w:t>30</w:t>
      </w:r>
      <w:r w:rsidRPr="00655DC2">
        <w:rPr>
          <w:rFonts w:ascii="Arial" w:eastAsia="Arial" w:hAnsi="Arial" w:cs="Arial"/>
          <w:sz w:val="20"/>
          <w:szCs w:val="20"/>
        </w:rPr>
        <w:t xml:space="preserve"> (</w:t>
      </w:r>
      <w:r w:rsidR="00655DC2" w:rsidRPr="00655DC2">
        <w:rPr>
          <w:rFonts w:ascii="Arial" w:eastAsia="Arial" w:hAnsi="Arial" w:cs="Arial"/>
          <w:sz w:val="20"/>
          <w:szCs w:val="20"/>
        </w:rPr>
        <w:t>trinta</w:t>
      </w:r>
      <w:r w:rsidRPr="00655DC2">
        <w:rPr>
          <w:rFonts w:ascii="Arial" w:eastAsia="Arial" w:hAnsi="Arial" w:cs="Arial"/>
          <w:sz w:val="20"/>
          <w:szCs w:val="20"/>
        </w:rPr>
        <w:t xml:space="preserve">) </w:t>
      </w:r>
      <w:r w:rsidRPr="746A7EB9">
        <w:rPr>
          <w:rFonts w:ascii="Arial" w:eastAsia="Arial" w:hAnsi="Arial" w:cs="Arial"/>
          <w:sz w:val="20"/>
          <w:szCs w:val="20"/>
        </w:rPr>
        <w:t>dias;</w:t>
      </w:r>
    </w:p>
    <w:p w14:paraId="2B67A379" w14:textId="796853B1" w:rsidR="00542A36" w:rsidRPr="00655DC2" w:rsidRDefault="00DC41DD" w:rsidP="000C175F">
      <w:pPr>
        <w:pStyle w:val="PargrafodaLista"/>
        <w:numPr>
          <w:ilvl w:val="1"/>
          <w:numId w:val="32"/>
        </w:numPr>
        <w:suppressAutoHyphens/>
        <w:spacing w:before="120" w:after="120" w:line="276" w:lineRule="auto"/>
        <w:ind w:left="567" w:firstLine="0"/>
        <w:jc w:val="both"/>
        <w:rPr>
          <w:rFonts w:ascii="Arial" w:eastAsia="Arial" w:hAnsi="Arial" w:cs="Arial"/>
          <w:sz w:val="20"/>
          <w:szCs w:val="20"/>
        </w:rPr>
      </w:pPr>
      <w:proofErr w:type="gramStart"/>
      <w:r w:rsidRPr="00655DC2">
        <w:rPr>
          <w:rFonts w:ascii="Arial" w:eastAsia="Arial" w:hAnsi="Arial" w:cs="Arial"/>
          <w:i/>
          <w:iCs/>
          <w:sz w:val="20"/>
          <w:szCs w:val="20"/>
        </w:rPr>
        <w:t>moratória</w:t>
      </w:r>
      <w:proofErr w:type="gramEnd"/>
      <w:r w:rsidRPr="00655DC2">
        <w:rPr>
          <w:rFonts w:ascii="Arial" w:eastAsia="Arial" w:hAnsi="Arial" w:cs="Arial"/>
          <w:i/>
          <w:iCs/>
          <w:sz w:val="20"/>
          <w:szCs w:val="20"/>
        </w:rPr>
        <w:t xml:space="preserve"> de </w:t>
      </w:r>
      <w:r w:rsidR="00655DC2" w:rsidRPr="00655DC2">
        <w:rPr>
          <w:rFonts w:ascii="Arial" w:eastAsia="Arial" w:hAnsi="Arial" w:cs="Arial"/>
          <w:i/>
          <w:iCs/>
          <w:sz w:val="20"/>
          <w:szCs w:val="20"/>
        </w:rPr>
        <w:t>0,7</w:t>
      </w:r>
      <w:r w:rsidRPr="00655DC2">
        <w:rPr>
          <w:rFonts w:ascii="Arial" w:eastAsia="Arial" w:hAnsi="Arial" w:cs="Arial"/>
          <w:i/>
          <w:iCs/>
          <w:sz w:val="20"/>
          <w:szCs w:val="20"/>
        </w:rPr>
        <w:t>% (</w:t>
      </w:r>
      <w:r w:rsidR="00655DC2" w:rsidRPr="00655DC2">
        <w:rPr>
          <w:rFonts w:ascii="Arial" w:eastAsia="Arial" w:hAnsi="Arial" w:cs="Arial"/>
          <w:i/>
          <w:iCs/>
          <w:sz w:val="20"/>
          <w:szCs w:val="20"/>
        </w:rPr>
        <w:t xml:space="preserve">sete centésimos </w:t>
      </w:r>
      <w:r w:rsidRPr="00655DC2">
        <w:rPr>
          <w:rFonts w:ascii="Arial" w:eastAsia="Arial" w:hAnsi="Arial" w:cs="Arial"/>
          <w:i/>
          <w:iCs/>
          <w:sz w:val="20"/>
          <w:szCs w:val="20"/>
        </w:rPr>
        <w:t>por cento) por dia de atraso injustificado sobre o valor tota</w:t>
      </w:r>
      <w:r w:rsidR="00655DC2" w:rsidRPr="00655DC2">
        <w:rPr>
          <w:rFonts w:ascii="Arial" w:eastAsia="Arial" w:hAnsi="Arial" w:cs="Arial"/>
          <w:i/>
          <w:iCs/>
          <w:sz w:val="20"/>
          <w:szCs w:val="20"/>
        </w:rPr>
        <w:t xml:space="preserve">l do contrato, até o máximo de 2 </w:t>
      </w:r>
      <w:r w:rsidRPr="00655DC2">
        <w:rPr>
          <w:rFonts w:ascii="Arial" w:eastAsia="Arial" w:hAnsi="Arial" w:cs="Arial"/>
          <w:i/>
          <w:iCs/>
          <w:sz w:val="20"/>
          <w:szCs w:val="20"/>
        </w:rPr>
        <w:t>% (</w:t>
      </w:r>
      <w:r w:rsidR="00655DC2" w:rsidRPr="00655DC2">
        <w:rPr>
          <w:rFonts w:ascii="Arial" w:eastAsia="Arial" w:hAnsi="Arial" w:cs="Arial"/>
          <w:i/>
          <w:iCs/>
          <w:sz w:val="20"/>
          <w:szCs w:val="20"/>
        </w:rPr>
        <w:t>dois</w:t>
      </w:r>
      <w:r w:rsidRPr="00655DC2">
        <w:rPr>
          <w:rFonts w:ascii="Arial" w:eastAsia="Arial" w:hAnsi="Arial" w:cs="Arial"/>
          <w:i/>
          <w:iCs/>
          <w:sz w:val="20"/>
          <w:szCs w:val="20"/>
        </w:rPr>
        <w:t xml:space="preserve"> por cento), pela inobservância do prazo fixado para apresentação, suplementação ou reposição da garantia.</w:t>
      </w:r>
    </w:p>
    <w:p w14:paraId="11494643" w14:textId="51A90E91" w:rsidR="00DC41DD" w:rsidRPr="00655DC2" w:rsidRDefault="37D5F4B7" w:rsidP="000C175F">
      <w:pPr>
        <w:pStyle w:val="PargrafodaLista"/>
        <w:numPr>
          <w:ilvl w:val="2"/>
          <w:numId w:val="32"/>
        </w:numPr>
        <w:suppressAutoHyphens/>
        <w:spacing w:before="120" w:after="120" w:line="276" w:lineRule="auto"/>
        <w:ind w:left="851" w:firstLine="0"/>
        <w:jc w:val="both"/>
        <w:rPr>
          <w:rFonts w:ascii="Arial" w:eastAsia="Arial" w:hAnsi="Arial" w:cs="Arial"/>
          <w:sz w:val="20"/>
          <w:szCs w:val="20"/>
        </w:rPr>
      </w:pPr>
      <w:r w:rsidRPr="00655DC2">
        <w:rPr>
          <w:rFonts w:ascii="Arial" w:eastAsia="Arial" w:hAnsi="Arial" w:cs="Arial"/>
          <w:i/>
          <w:iCs/>
          <w:sz w:val="20"/>
          <w:szCs w:val="20"/>
        </w:rPr>
        <w:t xml:space="preserve">O atraso superior a </w:t>
      </w:r>
      <w:r w:rsidR="00655DC2" w:rsidRPr="00655DC2">
        <w:rPr>
          <w:rFonts w:ascii="Arial" w:eastAsia="Arial" w:hAnsi="Arial" w:cs="Arial"/>
          <w:i/>
          <w:iCs/>
          <w:sz w:val="20"/>
          <w:szCs w:val="20"/>
        </w:rPr>
        <w:t>90 (noventa)</w:t>
      </w:r>
      <w:r w:rsidRPr="00655DC2">
        <w:rPr>
          <w:rFonts w:ascii="Arial" w:eastAsia="Arial" w:hAnsi="Arial" w:cs="Arial"/>
          <w:i/>
          <w:iCs/>
          <w:sz w:val="20"/>
          <w:szCs w:val="20"/>
        </w:rPr>
        <w:t xml:space="preserve"> dias autoriza a Administração a promover a extinção do contrato por descumprimento ou cumprimento irregular de suas cláusulas, conforme dispõe o inciso I do art. 137 da Lei n. 14.133, de 2021. </w:t>
      </w:r>
    </w:p>
    <w:p w14:paraId="29B8CA5B" w14:textId="059CBBFC" w:rsidR="00DC41DD" w:rsidRPr="0092413A" w:rsidRDefault="00DC41DD" w:rsidP="00E136D8">
      <w:pPr>
        <w:pStyle w:val="Nivel2"/>
      </w:pPr>
      <w:r w:rsidRPr="0092413A">
        <w:t>A aplicação das sanções previstas neste Contrato não exclui, em hipótese alguma, a obrigação de reparação integral do dano causado ao Contratante (</w:t>
      </w:r>
      <w:hyperlink r:id="rId38" w:anchor="art156§9" w:history="1">
        <w:r w:rsidRPr="0092413A">
          <w:rPr>
            <w:rStyle w:val="Hyperlink"/>
          </w:rPr>
          <w:t>art. 156, §9º, da Lei nº 14.133, de 2021</w:t>
        </w:r>
      </w:hyperlink>
      <w:proofErr w:type="gramStart"/>
      <w:r w:rsidRPr="0092413A">
        <w:t>)</w:t>
      </w:r>
      <w:proofErr w:type="gramEnd"/>
    </w:p>
    <w:p w14:paraId="3137DB4D" w14:textId="68E473BB" w:rsidR="00DC41DD" w:rsidRPr="004827F2" w:rsidRDefault="00DC41DD" w:rsidP="00E136D8">
      <w:pPr>
        <w:pStyle w:val="Nivel2"/>
      </w:pPr>
      <w:r w:rsidRPr="0092413A">
        <w:t>Todas as sanções previstas neste Contrato poderão ser aplicadas cumulativamente</w:t>
      </w:r>
      <w:r w:rsidRPr="004827F2">
        <w:t xml:space="preserve"> com a multa (</w:t>
      </w:r>
      <w:hyperlink r:id="rId39" w:anchor="art156§7" w:history="1">
        <w:r w:rsidRPr="004827F2">
          <w:rPr>
            <w:rStyle w:val="Hyperlink"/>
          </w:rPr>
          <w:t>art. 156, §7º, da Lei nº 14.133, de 2021</w:t>
        </w:r>
      </w:hyperlink>
      <w:r w:rsidRPr="004827F2">
        <w:t>).</w:t>
      </w:r>
    </w:p>
    <w:p w14:paraId="46E4F56F" w14:textId="1F38CE30" w:rsidR="00DC41DD" w:rsidRPr="004827F2" w:rsidRDefault="00DC41DD" w:rsidP="000C175F">
      <w:pPr>
        <w:pStyle w:val="Nivel3"/>
      </w:pPr>
      <w:r w:rsidRPr="000C175F">
        <w:t>Antes</w:t>
      </w:r>
      <w:r w:rsidRPr="004827F2">
        <w:t xml:space="preserve"> da aplicação da multa será facultada a defesa do interessado no prazo de 15 (quinze) dias úteis, contado da data de sua intimação (</w:t>
      </w:r>
      <w:hyperlink r:id="rId40" w:anchor="art157" w:history="1">
        <w:r w:rsidRPr="004827F2">
          <w:rPr>
            <w:rStyle w:val="Hyperlink"/>
          </w:rPr>
          <w:t>art. 157, da Lei nº 14.133, de 2021</w:t>
        </w:r>
      </w:hyperlink>
      <w:proofErr w:type="gramStart"/>
      <w:r w:rsidRPr="004827F2">
        <w:t>)</w:t>
      </w:r>
      <w:proofErr w:type="gramEnd"/>
    </w:p>
    <w:p w14:paraId="58A882B5" w14:textId="614AC793" w:rsidR="00DC41DD" w:rsidRPr="004827F2" w:rsidRDefault="00DC41DD" w:rsidP="000C175F">
      <w:pPr>
        <w:pStyle w:val="Nivel3"/>
      </w:pPr>
      <w:r w:rsidRPr="004827F2">
        <w:t xml:space="preserve">Se a multa aplicada e as indenizações cabíveis forem superiores ao valor do pagamento eventualmente devido pelo Contratante ao Contratado, além da perda desse valor, a diferença será descontada da garantia </w:t>
      </w:r>
      <w:r w:rsidRPr="000C175F">
        <w:t>prestada</w:t>
      </w:r>
      <w:r w:rsidRPr="004827F2">
        <w:t xml:space="preserve"> ou será cobrada judicialmente (</w:t>
      </w:r>
      <w:hyperlink r:id="rId41" w:anchor="art156§8" w:history="1">
        <w:r w:rsidRPr="004827F2">
          <w:rPr>
            <w:rStyle w:val="Hyperlink"/>
          </w:rPr>
          <w:t>art. 156, §8º, da Lei nº 14.133, de 2021</w:t>
        </w:r>
      </w:hyperlink>
      <w:r w:rsidRPr="004827F2">
        <w:t>).</w:t>
      </w:r>
    </w:p>
    <w:p w14:paraId="53AB3C5C" w14:textId="581367E8" w:rsidR="00DC41DD" w:rsidRPr="004827F2" w:rsidRDefault="00DC41DD" w:rsidP="000C175F">
      <w:pPr>
        <w:pStyle w:val="Nivel3"/>
      </w:pPr>
      <w:r w:rsidRPr="004827F2">
        <w:t xml:space="preserve">Previamente ao encaminhamento à cobrança judicial, a multa poderá ser recolhida administrativamente no prazo máximo de </w:t>
      </w:r>
      <w:r w:rsidR="00655DC2" w:rsidRPr="00655DC2">
        <w:rPr>
          <w:i/>
          <w:iCs/>
          <w:color w:val="auto"/>
        </w:rPr>
        <w:t>30</w:t>
      </w:r>
      <w:r w:rsidRPr="00655DC2">
        <w:rPr>
          <w:i/>
          <w:iCs/>
          <w:color w:val="auto"/>
        </w:rPr>
        <w:t xml:space="preserve"> (</w:t>
      </w:r>
      <w:r w:rsidR="00655DC2" w:rsidRPr="00655DC2">
        <w:rPr>
          <w:i/>
          <w:iCs/>
          <w:color w:val="auto"/>
        </w:rPr>
        <w:t>trinta</w:t>
      </w:r>
      <w:r w:rsidRPr="00655DC2">
        <w:rPr>
          <w:i/>
          <w:iCs/>
          <w:color w:val="auto"/>
        </w:rPr>
        <w:t xml:space="preserve">) </w:t>
      </w:r>
      <w:r w:rsidRPr="004827F2">
        <w:t>dias, a contar da data do recebimento da comunicação enviada pela autoridade competente.</w:t>
      </w:r>
      <w:bookmarkStart w:id="4" w:name="_Hlk78351618"/>
      <w:bookmarkEnd w:id="4"/>
    </w:p>
    <w:p w14:paraId="6B3770C2" w14:textId="0CD73ED4" w:rsidR="00DC41DD" w:rsidRPr="004827F2" w:rsidRDefault="00DC41DD" w:rsidP="00E136D8">
      <w:pPr>
        <w:pStyle w:val="Nivel2"/>
      </w:pPr>
      <w:r w:rsidRPr="004827F2">
        <w:t xml:space="preserve">A aplicação das sanções realizar-se-á em processo administrativo que assegure o contraditório e a ampla defesa ao Contratado, observando-se o procedimento previsto no </w:t>
      </w:r>
      <w:r w:rsidRPr="004827F2">
        <w:rPr>
          <w:b/>
          <w:bCs/>
        </w:rPr>
        <w:t xml:space="preserve">caput </w:t>
      </w:r>
      <w:r w:rsidRPr="004827F2">
        <w:t xml:space="preserve">e parágrafos do </w:t>
      </w:r>
      <w:hyperlink r:id="rId42" w:anchor="art158" w:history="1">
        <w:r w:rsidRPr="004827F2">
          <w:rPr>
            <w:rStyle w:val="Hyperlink"/>
          </w:rPr>
          <w:t>art. 158 da Lei nº 14.133, de 2021</w:t>
        </w:r>
      </w:hyperlink>
      <w:r w:rsidRPr="004827F2">
        <w:t>, para as penalidades de impedimento de licitar e contratar e de declaração de inidoneidade para licitar ou contratar.</w:t>
      </w:r>
    </w:p>
    <w:p w14:paraId="48EDAC6D" w14:textId="3891F820" w:rsidR="00DC41DD" w:rsidRPr="004827F2" w:rsidRDefault="00DC41DD" w:rsidP="00E136D8">
      <w:pPr>
        <w:pStyle w:val="Nivel2"/>
      </w:pPr>
      <w:r w:rsidRPr="004827F2">
        <w:t>Na aplicação das sanções serão considerados (</w:t>
      </w:r>
      <w:hyperlink r:id="rId43" w:anchor="art156§1" w:history="1">
        <w:r w:rsidRPr="004827F2">
          <w:rPr>
            <w:rStyle w:val="Hyperlink"/>
          </w:rPr>
          <w:t>art. 156, §1º, da Lei nº 14.133, de 2021</w:t>
        </w:r>
      </w:hyperlink>
      <w:r w:rsidRPr="004827F2">
        <w:t>):</w:t>
      </w:r>
    </w:p>
    <w:p w14:paraId="60FCA571" w14:textId="77777777" w:rsidR="00DC41DD" w:rsidRPr="004827F2" w:rsidRDefault="00DC41DD" w:rsidP="000C175F">
      <w:pPr>
        <w:numPr>
          <w:ilvl w:val="0"/>
          <w:numId w:val="16"/>
        </w:numPr>
        <w:suppressAutoHyphens/>
        <w:spacing w:before="120" w:after="120" w:line="276" w:lineRule="auto"/>
        <w:ind w:left="284" w:firstLine="0"/>
        <w:contextualSpacing/>
        <w:jc w:val="both"/>
        <w:rPr>
          <w:rFonts w:ascii="Arial" w:eastAsia="Arial" w:hAnsi="Arial" w:cs="Arial"/>
          <w:sz w:val="20"/>
          <w:szCs w:val="20"/>
        </w:rPr>
      </w:pPr>
      <w:proofErr w:type="gramStart"/>
      <w:r w:rsidRPr="004827F2">
        <w:rPr>
          <w:rFonts w:ascii="Arial" w:eastAsia="Arial" w:hAnsi="Arial" w:cs="Arial"/>
          <w:sz w:val="20"/>
          <w:szCs w:val="20"/>
        </w:rPr>
        <w:t>a</w:t>
      </w:r>
      <w:proofErr w:type="gramEnd"/>
      <w:r w:rsidRPr="004827F2">
        <w:rPr>
          <w:rFonts w:ascii="Arial" w:eastAsia="Arial" w:hAnsi="Arial" w:cs="Arial"/>
          <w:sz w:val="20"/>
          <w:szCs w:val="20"/>
        </w:rPr>
        <w:t xml:space="preserve"> natureza e a gravidade da infração cometida;</w:t>
      </w:r>
    </w:p>
    <w:p w14:paraId="5763C3B4" w14:textId="77777777" w:rsidR="00DC41DD" w:rsidRPr="004827F2" w:rsidRDefault="00DC41DD" w:rsidP="000C175F">
      <w:pPr>
        <w:numPr>
          <w:ilvl w:val="0"/>
          <w:numId w:val="16"/>
        </w:numPr>
        <w:suppressAutoHyphens/>
        <w:spacing w:before="120" w:after="120" w:line="276" w:lineRule="auto"/>
        <w:ind w:left="284" w:firstLine="0"/>
        <w:contextualSpacing/>
        <w:jc w:val="both"/>
        <w:rPr>
          <w:rFonts w:ascii="Arial" w:eastAsia="Arial" w:hAnsi="Arial" w:cs="Arial"/>
          <w:sz w:val="20"/>
          <w:szCs w:val="20"/>
        </w:rPr>
      </w:pPr>
      <w:proofErr w:type="gramStart"/>
      <w:r w:rsidRPr="004827F2">
        <w:rPr>
          <w:rFonts w:ascii="Arial" w:eastAsia="Arial" w:hAnsi="Arial" w:cs="Arial"/>
          <w:sz w:val="20"/>
          <w:szCs w:val="20"/>
        </w:rPr>
        <w:t>as</w:t>
      </w:r>
      <w:proofErr w:type="gramEnd"/>
      <w:r w:rsidRPr="004827F2">
        <w:rPr>
          <w:rFonts w:ascii="Arial" w:eastAsia="Arial" w:hAnsi="Arial" w:cs="Arial"/>
          <w:sz w:val="20"/>
          <w:szCs w:val="20"/>
        </w:rPr>
        <w:t xml:space="preserve"> peculiaridades do caso concreto;</w:t>
      </w:r>
    </w:p>
    <w:p w14:paraId="2957C08F" w14:textId="77777777" w:rsidR="00DC41DD" w:rsidRPr="004827F2" w:rsidRDefault="00DC41DD" w:rsidP="000C175F">
      <w:pPr>
        <w:numPr>
          <w:ilvl w:val="0"/>
          <w:numId w:val="16"/>
        </w:numPr>
        <w:suppressAutoHyphens/>
        <w:spacing w:before="120" w:after="120" w:line="276" w:lineRule="auto"/>
        <w:ind w:left="284" w:firstLine="0"/>
        <w:contextualSpacing/>
        <w:jc w:val="both"/>
        <w:rPr>
          <w:rFonts w:ascii="Arial" w:eastAsia="Arial" w:hAnsi="Arial" w:cs="Arial"/>
          <w:sz w:val="20"/>
          <w:szCs w:val="20"/>
        </w:rPr>
      </w:pPr>
      <w:proofErr w:type="gramStart"/>
      <w:r w:rsidRPr="004827F2">
        <w:rPr>
          <w:rFonts w:ascii="Arial" w:eastAsia="Arial" w:hAnsi="Arial" w:cs="Arial"/>
          <w:sz w:val="20"/>
          <w:szCs w:val="20"/>
        </w:rPr>
        <w:t>as</w:t>
      </w:r>
      <w:proofErr w:type="gramEnd"/>
      <w:r w:rsidRPr="004827F2">
        <w:rPr>
          <w:rFonts w:ascii="Arial" w:eastAsia="Arial" w:hAnsi="Arial" w:cs="Arial"/>
          <w:sz w:val="20"/>
          <w:szCs w:val="20"/>
        </w:rPr>
        <w:t xml:space="preserve"> circunstâncias agravantes ou atenuantes;</w:t>
      </w:r>
    </w:p>
    <w:p w14:paraId="26830491" w14:textId="77777777" w:rsidR="00DC41DD" w:rsidRPr="004827F2" w:rsidRDefault="00DC41DD" w:rsidP="000C175F">
      <w:pPr>
        <w:numPr>
          <w:ilvl w:val="0"/>
          <w:numId w:val="16"/>
        </w:numPr>
        <w:suppressAutoHyphens/>
        <w:spacing w:before="120" w:after="120" w:line="276" w:lineRule="auto"/>
        <w:ind w:left="284" w:firstLine="0"/>
        <w:contextualSpacing/>
        <w:jc w:val="both"/>
        <w:rPr>
          <w:rFonts w:ascii="Arial" w:eastAsia="Arial" w:hAnsi="Arial" w:cs="Arial"/>
          <w:sz w:val="20"/>
          <w:szCs w:val="20"/>
        </w:rPr>
      </w:pPr>
      <w:proofErr w:type="gramStart"/>
      <w:r w:rsidRPr="004827F2">
        <w:rPr>
          <w:rFonts w:ascii="Arial" w:eastAsia="Arial" w:hAnsi="Arial" w:cs="Arial"/>
          <w:sz w:val="20"/>
          <w:szCs w:val="20"/>
        </w:rPr>
        <w:t>os</w:t>
      </w:r>
      <w:proofErr w:type="gramEnd"/>
      <w:r w:rsidRPr="004827F2">
        <w:rPr>
          <w:rFonts w:ascii="Arial" w:eastAsia="Arial" w:hAnsi="Arial" w:cs="Arial"/>
          <w:sz w:val="20"/>
          <w:szCs w:val="20"/>
        </w:rPr>
        <w:t xml:space="preserve"> danos que dela provierem para o Contratante;</w:t>
      </w:r>
    </w:p>
    <w:p w14:paraId="0B53079F" w14:textId="77777777" w:rsidR="00DC41DD" w:rsidRPr="004827F2" w:rsidRDefault="00DC41DD" w:rsidP="000C175F">
      <w:pPr>
        <w:numPr>
          <w:ilvl w:val="0"/>
          <w:numId w:val="16"/>
        </w:numPr>
        <w:suppressAutoHyphens/>
        <w:spacing w:before="120" w:after="120" w:line="276" w:lineRule="auto"/>
        <w:ind w:left="284" w:firstLine="0"/>
        <w:contextualSpacing/>
        <w:jc w:val="both"/>
        <w:rPr>
          <w:rFonts w:ascii="Arial" w:eastAsia="Arial" w:hAnsi="Arial" w:cs="Arial"/>
          <w:sz w:val="20"/>
          <w:szCs w:val="20"/>
        </w:rPr>
      </w:pPr>
      <w:proofErr w:type="gramStart"/>
      <w:r w:rsidRPr="004827F2">
        <w:rPr>
          <w:rFonts w:ascii="Arial" w:eastAsia="Arial" w:hAnsi="Arial" w:cs="Arial"/>
          <w:sz w:val="20"/>
          <w:szCs w:val="20"/>
        </w:rPr>
        <w:t>a</w:t>
      </w:r>
      <w:proofErr w:type="gramEnd"/>
      <w:r w:rsidRPr="004827F2">
        <w:rPr>
          <w:rFonts w:ascii="Arial" w:eastAsia="Arial" w:hAnsi="Arial" w:cs="Arial"/>
          <w:sz w:val="20"/>
          <w:szCs w:val="20"/>
        </w:rPr>
        <w:t xml:space="preserve"> implantação ou o aperfeiçoamento de programa de integridade, conforme normas e orientações dos órgãos de controle.</w:t>
      </w:r>
    </w:p>
    <w:p w14:paraId="0B58032E" w14:textId="115D02D4" w:rsidR="00DC41DD" w:rsidRPr="004827F2" w:rsidRDefault="00DC41DD" w:rsidP="00E136D8">
      <w:pPr>
        <w:pStyle w:val="Nivel2"/>
      </w:pPr>
      <w:r w:rsidRPr="004827F2">
        <w:t xml:space="preserve">Os atos previstos como infrações administrativas na </w:t>
      </w:r>
      <w:hyperlink r:id="rId44" w:history="1">
        <w:r w:rsidRPr="004827F2">
          <w:rPr>
            <w:rStyle w:val="Hyperlink"/>
          </w:rPr>
          <w:t>Lei nº 14.133, de 2021</w:t>
        </w:r>
      </w:hyperlink>
      <w:r w:rsidRPr="004827F2">
        <w:t xml:space="preserve">, ou em outras leis de licitações e contratos da Administração Pública que também sejam tipificados como atos lesivos na </w:t>
      </w:r>
      <w:hyperlink r:id="rId45" w:history="1">
        <w:r w:rsidRPr="004827F2">
          <w:rPr>
            <w:rStyle w:val="Hyperlink"/>
          </w:rPr>
          <w:t xml:space="preserve">Lei nº </w:t>
        </w:r>
        <w:r w:rsidRPr="004827F2">
          <w:rPr>
            <w:rStyle w:val="Hyperlink"/>
          </w:rPr>
          <w:lastRenderedPageBreak/>
          <w:t>12.846, de 2013</w:t>
        </w:r>
      </w:hyperlink>
      <w:r w:rsidRPr="004827F2">
        <w:t xml:space="preserve">, serão apurados e julgados conjuntamente, nos mesmos autos, observados o rito procedimental e autoridade </w:t>
      </w:r>
      <w:proofErr w:type="gramStart"/>
      <w:r w:rsidRPr="004827F2">
        <w:t>competente definidos</w:t>
      </w:r>
      <w:proofErr w:type="gramEnd"/>
      <w:r w:rsidRPr="004827F2">
        <w:t xml:space="preserve"> na referida Lei (</w:t>
      </w:r>
      <w:hyperlink r:id="rId46" w:history="1">
        <w:r w:rsidRPr="004827F2">
          <w:rPr>
            <w:rStyle w:val="Hyperlink"/>
          </w:rPr>
          <w:t>art. 159</w:t>
        </w:r>
      </w:hyperlink>
      <w:r w:rsidRPr="004827F2">
        <w:t>).</w:t>
      </w:r>
    </w:p>
    <w:p w14:paraId="4A7EB9D4" w14:textId="38424333" w:rsidR="00DC41DD" w:rsidRPr="004827F2" w:rsidRDefault="00DC41DD" w:rsidP="00E136D8">
      <w:pPr>
        <w:pStyle w:val="Nivel2"/>
        <w:rPr>
          <w:i/>
          <w:iCs/>
        </w:rPr>
      </w:pPr>
      <w:r w:rsidRPr="004827F2">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47" w:anchor="art160" w:history="1">
        <w:r w:rsidRPr="004827F2">
          <w:rPr>
            <w:rStyle w:val="Hyperlink"/>
          </w:rPr>
          <w:t>art. 160, da Lei nº 14.133, de 2021</w:t>
        </w:r>
      </w:hyperlink>
      <w:r w:rsidRPr="004827F2">
        <w:t>)</w:t>
      </w:r>
      <w:r w:rsidR="000F1778" w:rsidRPr="004827F2">
        <w:t>.</w:t>
      </w:r>
    </w:p>
    <w:p w14:paraId="7AABC3BE" w14:textId="6118E09B" w:rsidR="00DC41DD" w:rsidRPr="004827F2" w:rsidRDefault="37D5F4B7" w:rsidP="00E136D8">
      <w:pPr>
        <w:pStyle w:val="Nivel2"/>
        <w:rPr>
          <w:i/>
          <w:iCs/>
        </w:rPr>
      </w:pPr>
      <w:r>
        <w:t xml:space="preserve"> </w:t>
      </w:r>
      <w:r w:rsidRPr="00F74752">
        <w:t xml:space="preserve">O Contratante deverá, no prazo máximo </w:t>
      </w:r>
      <w:r w:rsidR="6D2212C1" w:rsidRPr="00F74752">
        <w:t xml:space="preserve">de </w:t>
      </w:r>
      <w:r w:rsidRPr="00F74752">
        <w:t>15 (quinze) dias úteis, contado da data de aplicação da sanção, informar e manter atualizados os dados</w:t>
      </w:r>
      <w:r>
        <w:t xml:space="preserve"> relativos às sanções por ela aplicadas, para fins de publicidade no Cadastro Nacional de Empresas Inidôneas e Suspensas (</w:t>
      </w:r>
      <w:proofErr w:type="spellStart"/>
      <w:r>
        <w:t>Ceis</w:t>
      </w:r>
      <w:proofErr w:type="spellEnd"/>
      <w:r>
        <w:t>) e no Cadastro Nacional de Empresas Punidas (</w:t>
      </w:r>
      <w:proofErr w:type="spellStart"/>
      <w:r>
        <w:t>Cnep</w:t>
      </w:r>
      <w:proofErr w:type="spellEnd"/>
      <w:r>
        <w:t>), instituídos no âmbito do Poder Executivo Federal. (</w:t>
      </w:r>
      <w:hyperlink r:id="rId48" w:anchor="art161">
        <w:r w:rsidRPr="746A7EB9">
          <w:rPr>
            <w:rStyle w:val="Hyperlink"/>
          </w:rPr>
          <w:t>Art. 161, da Lei nº 14.133, de 2021</w:t>
        </w:r>
      </w:hyperlink>
      <w:r>
        <w:t>)</w:t>
      </w:r>
      <w:r w:rsidR="77F19E30">
        <w:t>.</w:t>
      </w:r>
    </w:p>
    <w:p w14:paraId="2A81460A" w14:textId="126D756D" w:rsidR="00DC41DD" w:rsidRPr="004827F2" w:rsidRDefault="00DC41DD" w:rsidP="00E136D8">
      <w:pPr>
        <w:pStyle w:val="Nivel2"/>
        <w:rPr>
          <w:i/>
          <w:iCs/>
        </w:rPr>
      </w:pPr>
      <w:r w:rsidRPr="004827F2">
        <w:t xml:space="preserve">As sanções de impedimento de licitar e contratar e declaração de inidoneidade para licitar ou contratar são passíveis de reabilitação na forma do </w:t>
      </w:r>
      <w:hyperlink r:id="rId49" w:anchor="163" w:history="1">
        <w:r w:rsidRPr="004827F2">
          <w:rPr>
            <w:rStyle w:val="Hyperlink"/>
          </w:rPr>
          <w:t>art. 163 da Lei nº 14.133/21</w:t>
        </w:r>
      </w:hyperlink>
      <w:r w:rsidRPr="004827F2">
        <w:t>.</w:t>
      </w:r>
    </w:p>
    <w:p w14:paraId="3C68A468" w14:textId="0C3E8548" w:rsidR="00DC41DD" w:rsidRPr="004827F2" w:rsidRDefault="00DC41DD" w:rsidP="00E136D8">
      <w:pPr>
        <w:pStyle w:val="Nivel2"/>
      </w:pPr>
      <w:r w:rsidRPr="004827F2">
        <w:t xml:space="preserve">Os débitos do contratado para com a Administração contratante, resultantes de multa administrativa e/ou indenizações, não inscritos em dívida ativa, poderão ser compensados, total ou parcialmente, com os créditos devidos pelo referido </w:t>
      </w:r>
      <w:proofErr w:type="gramStart"/>
      <w:r w:rsidRPr="004827F2">
        <w:t>órgão decorrentes deste mesmo contrato ou de outros contratos administrativos que o contratado possua com o mesmo órgão</w:t>
      </w:r>
      <w:proofErr w:type="gramEnd"/>
      <w:r w:rsidRPr="004827F2">
        <w:t xml:space="preserve"> ora contratante, na forma da Instrução </w:t>
      </w:r>
      <w:hyperlink r:id="rId50" w:history="1">
        <w:r w:rsidRPr="004827F2">
          <w:rPr>
            <w:rStyle w:val="Hyperlink"/>
          </w:rPr>
          <w:t>Normativa SEGES/ME nº 26, de 13 de abril de 2022</w:t>
        </w:r>
      </w:hyperlink>
      <w:r w:rsidRPr="004827F2">
        <w:t xml:space="preserve">. </w:t>
      </w:r>
    </w:p>
    <w:p w14:paraId="1577FB28" w14:textId="558BD4DA" w:rsidR="00DC41DD" w:rsidRPr="004827F2" w:rsidRDefault="00DC41DD" w:rsidP="00D61A41">
      <w:pPr>
        <w:pStyle w:val="Nivel01"/>
        <w:rPr>
          <w:color w:val="FFFFFF" w:themeColor="background1"/>
        </w:rPr>
      </w:pPr>
      <w:r w:rsidRPr="004827F2">
        <w:t>CLÁUSULA DÉCIMA SEGUNDA– DA EXTINÇÃO CONTRATUAL (</w:t>
      </w:r>
      <w:hyperlink r:id="rId51" w:anchor="art92" w:history="1">
        <w:r w:rsidRPr="004827F2">
          <w:rPr>
            <w:rStyle w:val="Hyperlink"/>
          </w:rPr>
          <w:t>art. 92, XIX</w:t>
        </w:r>
      </w:hyperlink>
      <w:proofErr w:type="gramStart"/>
      <w:r w:rsidRPr="004827F2">
        <w:t>)</w:t>
      </w:r>
      <w:proofErr w:type="gramEnd"/>
    </w:p>
    <w:p w14:paraId="6D480A11" w14:textId="5DE4365B" w:rsidR="00DC41DD" w:rsidRPr="00CE5C7C" w:rsidRDefault="00DC41DD" w:rsidP="00E136D8">
      <w:pPr>
        <w:pStyle w:val="Nvel2-Red"/>
        <w:rPr>
          <w:color w:val="auto"/>
        </w:rPr>
      </w:pPr>
      <w:r w:rsidRPr="00CE5C7C">
        <w:rPr>
          <w:color w:val="auto"/>
        </w:rPr>
        <w:t xml:space="preserve">O contrato </w:t>
      </w:r>
      <w:ins w:id="5" w:author="Autor">
        <w:r w:rsidR="003330C9" w:rsidRPr="00CE5C7C">
          <w:rPr>
            <w:color w:val="auto"/>
          </w:rPr>
          <w:t xml:space="preserve">será extinto </w:t>
        </w:r>
      </w:ins>
      <w:r w:rsidRPr="00CE5C7C">
        <w:rPr>
          <w:color w:val="auto"/>
        </w:rPr>
        <w:t>quando cumpridas as obrigações de ambas as partes, ainda que isso ocorra antes do prazo estipulado para tanto.</w:t>
      </w:r>
    </w:p>
    <w:p w14:paraId="7FB71ECA" w14:textId="77777777" w:rsidR="00DC41DD" w:rsidRPr="00CE5C7C" w:rsidRDefault="00DC41DD" w:rsidP="00E136D8">
      <w:pPr>
        <w:pStyle w:val="Nvel2-Red"/>
        <w:rPr>
          <w:color w:val="auto"/>
        </w:rPr>
      </w:pPr>
      <w:r w:rsidRPr="00CE5C7C">
        <w:rPr>
          <w:color w:val="auto"/>
        </w:rPr>
        <w:t>Se as obrigações não forem cumpridas no prazo estipulado, a vigência ficará prorrogada até a conclusão do objeto, caso em que deverá a Administração providenciar a readequação do cronograma fixado para o contrato.</w:t>
      </w:r>
    </w:p>
    <w:p w14:paraId="2F252BE3" w14:textId="77777777" w:rsidR="00DC41DD" w:rsidRPr="00CE5C7C" w:rsidRDefault="00DC41DD" w:rsidP="009957BE">
      <w:pPr>
        <w:pStyle w:val="Nvel3-R"/>
        <w:ind w:left="567"/>
        <w:rPr>
          <w:color w:val="auto"/>
        </w:rPr>
      </w:pPr>
      <w:r w:rsidRPr="00CE5C7C">
        <w:rPr>
          <w:color w:val="auto"/>
        </w:rPr>
        <w:t xml:space="preserve">Quando a não conclusão do </w:t>
      </w:r>
      <w:proofErr w:type="gramStart"/>
      <w:r w:rsidRPr="00CE5C7C">
        <w:rPr>
          <w:color w:val="auto"/>
        </w:rPr>
        <w:t>contrato referida no item anterior</w:t>
      </w:r>
      <w:proofErr w:type="gramEnd"/>
      <w:r w:rsidRPr="00CE5C7C">
        <w:rPr>
          <w:color w:val="auto"/>
        </w:rPr>
        <w:t xml:space="preserve"> decorrer de culpa do contratado:</w:t>
      </w:r>
    </w:p>
    <w:p w14:paraId="40116AB9" w14:textId="77777777" w:rsidR="00DC41DD" w:rsidRPr="00CE5C7C" w:rsidRDefault="00DC41DD" w:rsidP="000C175F">
      <w:pPr>
        <w:pStyle w:val="PargrafodaLista"/>
        <w:numPr>
          <w:ilvl w:val="0"/>
          <w:numId w:val="17"/>
        </w:numPr>
        <w:suppressAutoHyphens/>
        <w:spacing w:before="120" w:after="120" w:line="276" w:lineRule="auto"/>
        <w:ind w:left="567" w:firstLine="0"/>
        <w:jc w:val="both"/>
        <w:rPr>
          <w:rFonts w:ascii="Arial" w:eastAsia="Arial" w:hAnsi="Arial" w:cs="Arial"/>
          <w:i/>
          <w:iCs/>
          <w:sz w:val="20"/>
          <w:szCs w:val="20"/>
        </w:rPr>
      </w:pPr>
      <w:proofErr w:type="gramStart"/>
      <w:r w:rsidRPr="00CE5C7C">
        <w:rPr>
          <w:rFonts w:ascii="Arial" w:eastAsia="Arial" w:hAnsi="Arial" w:cs="Arial"/>
          <w:i/>
          <w:iCs/>
          <w:sz w:val="20"/>
          <w:szCs w:val="20"/>
        </w:rPr>
        <w:t>ficará</w:t>
      </w:r>
      <w:proofErr w:type="gramEnd"/>
      <w:r w:rsidRPr="00CE5C7C">
        <w:rPr>
          <w:rFonts w:ascii="Arial" w:eastAsia="Arial" w:hAnsi="Arial" w:cs="Arial"/>
          <w:i/>
          <w:iCs/>
          <w:sz w:val="20"/>
          <w:szCs w:val="20"/>
        </w:rPr>
        <w:t xml:space="preserve"> ele constituído em mora, sendo-lhe aplicáveis as respectivas sanções administrativas; e  </w:t>
      </w:r>
    </w:p>
    <w:p w14:paraId="77380B14" w14:textId="77777777" w:rsidR="00DC41DD" w:rsidRPr="00CE5C7C" w:rsidRDefault="00DC41DD" w:rsidP="000C175F">
      <w:pPr>
        <w:pStyle w:val="PargrafodaLista"/>
        <w:numPr>
          <w:ilvl w:val="0"/>
          <w:numId w:val="17"/>
        </w:numPr>
        <w:suppressAutoHyphens/>
        <w:spacing w:before="120" w:after="120" w:line="276" w:lineRule="auto"/>
        <w:ind w:left="567" w:firstLine="0"/>
        <w:jc w:val="both"/>
        <w:rPr>
          <w:rFonts w:ascii="Arial" w:eastAsia="Arial" w:hAnsi="Arial" w:cs="Arial"/>
          <w:i/>
          <w:iCs/>
          <w:sz w:val="20"/>
          <w:szCs w:val="20"/>
        </w:rPr>
      </w:pPr>
      <w:proofErr w:type="gramStart"/>
      <w:r w:rsidRPr="00CE5C7C">
        <w:rPr>
          <w:rFonts w:ascii="Arial" w:eastAsia="Arial" w:hAnsi="Arial" w:cs="Arial"/>
          <w:i/>
          <w:iCs/>
          <w:sz w:val="20"/>
          <w:szCs w:val="20"/>
        </w:rPr>
        <w:t>poderá</w:t>
      </w:r>
      <w:proofErr w:type="gramEnd"/>
      <w:r w:rsidRPr="00CE5C7C">
        <w:rPr>
          <w:rFonts w:ascii="Arial" w:eastAsia="Arial" w:hAnsi="Arial" w:cs="Arial"/>
          <w:i/>
          <w:iCs/>
          <w:sz w:val="20"/>
          <w:szCs w:val="20"/>
        </w:rPr>
        <w:t xml:space="preserve"> a Administração optar pela extinção do contrato e, nesse caso, adotará as medidas admitidas em lei para a continuidade da execução contratual.</w:t>
      </w:r>
    </w:p>
    <w:p w14:paraId="02E1B7B5" w14:textId="707183C9" w:rsidR="00DC41DD" w:rsidRPr="00F74752" w:rsidRDefault="00DC41DD" w:rsidP="00E136D8">
      <w:pPr>
        <w:pStyle w:val="Nivel2"/>
      </w:pPr>
      <w:r w:rsidRPr="00F74752">
        <w:t>O contrato pode</w:t>
      </w:r>
      <w:r w:rsidR="009011AF" w:rsidRPr="00F74752">
        <w:t>rá</w:t>
      </w:r>
      <w:r w:rsidRPr="00F74752">
        <w:t xml:space="preserve"> ser extinto antes de cumpridas as obrigações nele estipuladas, </w:t>
      </w:r>
      <w:proofErr w:type="gramStart"/>
      <w:r w:rsidRPr="00F74752">
        <w:t>ou antes</w:t>
      </w:r>
      <w:proofErr w:type="gramEnd"/>
      <w:r w:rsidRPr="00F74752">
        <w:t xml:space="preserve"> do prazo nele fixado, por algum dos motivos previstos no </w:t>
      </w:r>
      <w:hyperlink r:id="rId52" w:anchor="art137" w:history="1">
        <w:r w:rsidRPr="00F74752">
          <w:rPr>
            <w:rStyle w:val="Hyperlink"/>
          </w:rPr>
          <w:t>artigo 137 da Lei nº 14.133/21</w:t>
        </w:r>
      </w:hyperlink>
      <w:r w:rsidRPr="00F74752">
        <w:t xml:space="preserve">, bem como amigavelmente, </w:t>
      </w:r>
      <w:r w:rsidRPr="00F74752">
        <w:rPr>
          <w:color w:val="000000" w:themeColor="text1"/>
        </w:rPr>
        <w:t>assegurados o contraditório e a ampla defesa</w:t>
      </w:r>
      <w:r w:rsidRPr="00F74752">
        <w:t>.</w:t>
      </w:r>
    </w:p>
    <w:p w14:paraId="285144F1" w14:textId="4DD9B8FE" w:rsidR="00DC41DD" w:rsidRPr="00F74752" w:rsidRDefault="00DC41DD" w:rsidP="000C175F">
      <w:pPr>
        <w:pStyle w:val="Nivel3"/>
      </w:pPr>
      <w:r w:rsidRPr="00F74752">
        <w:t xml:space="preserve">Nesta hipótese, aplicam-se também os </w:t>
      </w:r>
      <w:hyperlink r:id="rId53" w:anchor="art138" w:history="1">
        <w:r w:rsidRPr="00F74752">
          <w:rPr>
            <w:rStyle w:val="Hyperlink"/>
          </w:rPr>
          <w:t>artigos 138 e 139 da mesma Lei</w:t>
        </w:r>
      </w:hyperlink>
      <w:r w:rsidRPr="00F74752">
        <w:t>.</w:t>
      </w:r>
    </w:p>
    <w:p w14:paraId="50CE8F25" w14:textId="798ED97B" w:rsidR="00DC41DD" w:rsidRPr="00F74752" w:rsidRDefault="00DC41DD" w:rsidP="000C175F">
      <w:pPr>
        <w:pStyle w:val="Nivel3"/>
      </w:pPr>
      <w:r w:rsidRPr="00F74752">
        <w:t xml:space="preserve">A alteração social ou a modificação da finalidade ou da estrutura da empresa não ensejará a </w:t>
      </w:r>
      <w:r w:rsidR="009011AF" w:rsidRPr="00F74752">
        <w:t xml:space="preserve">extinção </w:t>
      </w:r>
      <w:r w:rsidRPr="00F74752">
        <w:t>se não restringir sua capacidade de concluir o contrato.</w:t>
      </w:r>
    </w:p>
    <w:p w14:paraId="1F5654C3" w14:textId="77777777" w:rsidR="00DC41DD" w:rsidRPr="00F74752" w:rsidRDefault="00DC41DD" w:rsidP="000C175F">
      <w:pPr>
        <w:pStyle w:val="Nivel4"/>
      </w:pPr>
      <w:r w:rsidRPr="00F74752">
        <w:rPr>
          <w:color w:val="000000" w:themeColor="text1"/>
        </w:rPr>
        <w:t xml:space="preserve">Se a operação </w:t>
      </w:r>
      <w:r w:rsidRPr="00F74752">
        <w:t>implicar mudança da pessoa jurídica contratada, deverá ser formalizado termo aditivo para alteração subjetiva.</w:t>
      </w:r>
    </w:p>
    <w:p w14:paraId="4DFE79E8" w14:textId="36B401F6" w:rsidR="00DC41DD" w:rsidRPr="00F74752" w:rsidRDefault="00DC41DD" w:rsidP="00E136D8">
      <w:pPr>
        <w:pStyle w:val="Nivel2"/>
      </w:pPr>
      <w:r w:rsidRPr="00F74752">
        <w:t xml:space="preserve">O termo de </w:t>
      </w:r>
      <w:r w:rsidR="009011AF" w:rsidRPr="00F74752">
        <w:t>extinção</w:t>
      </w:r>
      <w:r w:rsidRPr="00F74752">
        <w:t>, sempre que possível, será precedido:</w:t>
      </w:r>
    </w:p>
    <w:p w14:paraId="3697948B" w14:textId="77777777" w:rsidR="00DC41DD" w:rsidRPr="000C175F" w:rsidRDefault="00DC41DD" w:rsidP="000C175F">
      <w:pPr>
        <w:pStyle w:val="Nivel3"/>
      </w:pPr>
      <w:r w:rsidRPr="000C175F">
        <w:t>Balanço dos eventos contratuais já cumpridos ou parcialmente cumpridos;</w:t>
      </w:r>
    </w:p>
    <w:p w14:paraId="702A7B79" w14:textId="77777777" w:rsidR="00DC41DD" w:rsidRPr="000C175F" w:rsidRDefault="00DC41DD" w:rsidP="000C175F">
      <w:pPr>
        <w:pStyle w:val="Nivel3"/>
      </w:pPr>
      <w:r w:rsidRPr="000C175F">
        <w:lastRenderedPageBreak/>
        <w:t>Relação dos pagamentos já efetuados e ainda devidos;</w:t>
      </w:r>
    </w:p>
    <w:p w14:paraId="28CFCF23" w14:textId="77777777" w:rsidR="00DC41DD" w:rsidRPr="000C175F" w:rsidRDefault="00DC41DD" w:rsidP="000C175F">
      <w:pPr>
        <w:pStyle w:val="Nivel3"/>
      </w:pPr>
      <w:r w:rsidRPr="000C175F">
        <w:t>Indenizações e multas.</w:t>
      </w:r>
    </w:p>
    <w:p w14:paraId="474A470F" w14:textId="349AD598" w:rsidR="00DC41DD" w:rsidRPr="004827F2" w:rsidRDefault="37D5F4B7" w:rsidP="00E136D8">
      <w:pPr>
        <w:pStyle w:val="Nivel2"/>
      </w:pPr>
      <w:r>
        <w:t>A extinção do contrato não configura óbice para o reconhecimento do desequilíbrio econômico-financeiro, hipótese em que será concedida indenização por meio de termo indenizatório (</w:t>
      </w:r>
      <w:hyperlink r:id="rId54" w:anchor="art131">
        <w:r w:rsidRPr="3C0C13E5">
          <w:rPr>
            <w:rStyle w:val="Hyperlink"/>
          </w:rPr>
          <w:t xml:space="preserve">art. 131, </w:t>
        </w:r>
        <w:r w:rsidRPr="3C0C13E5">
          <w:rPr>
            <w:rStyle w:val="Hyperlink"/>
            <w:i/>
            <w:iCs/>
          </w:rPr>
          <w:t xml:space="preserve">caput, </w:t>
        </w:r>
        <w:r w:rsidRPr="3C0C13E5">
          <w:rPr>
            <w:rStyle w:val="Hyperlink"/>
          </w:rPr>
          <w:t>da Lei n.º 14.133, de 2021</w:t>
        </w:r>
      </w:hyperlink>
      <w:r>
        <w:t xml:space="preserve">). </w:t>
      </w:r>
    </w:p>
    <w:p w14:paraId="50FA06C0" w14:textId="36FD8DA1" w:rsidR="528BB8F1" w:rsidRPr="00CE5C7C" w:rsidRDefault="528BB8F1" w:rsidP="3C0C13E5">
      <w:pPr>
        <w:pStyle w:val="Nivel2"/>
      </w:pPr>
      <w:r w:rsidRPr="00CE5C7C">
        <w:rPr>
          <w:rFonts w:eastAsia="Arial"/>
          <w:color w:val="000000" w:themeColor="text1"/>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0794E005" w14:textId="33010295" w:rsidR="00DC41DD" w:rsidRPr="004827F2" w:rsidRDefault="00DC41DD" w:rsidP="00D61A41">
      <w:pPr>
        <w:pStyle w:val="Nivel01"/>
        <w:rPr>
          <w:color w:val="FFFFFF" w:themeColor="background1"/>
        </w:rPr>
      </w:pPr>
      <w:r w:rsidRPr="004827F2">
        <w:t>CLÁUSULA DÉCIMA TERCEIRA – DOTAÇÃO ORÇAMENTÁRIA (</w:t>
      </w:r>
      <w:hyperlink r:id="rId55" w:anchor="art92" w:history="1">
        <w:r w:rsidRPr="004827F2">
          <w:rPr>
            <w:rStyle w:val="Hyperlink"/>
          </w:rPr>
          <w:t>art. 92, VIII</w:t>
        </w:r>
      </w:hyperlink>
      <w:proofErr w:type="gramStart"/>
      <w:r w:rsidRPr="004827F2">
        <w:t>)</w:t>
      </w:r>
      <w:proofErr w:type="gramEnd"/>
    </w:p>
    <w:p w14:paraId="41A2F234" w14:textId="4CEA1AB8" w:rsidR="00CE5C7C" w:rsidRPr="00DD3842" w:rsidRDefault="00CE5C7C" w:rsidP="00CE5C7C">
      <w:pPr>
        <w:pStyle w:val="Nvel2-Red"/>
        <w:ind w:left="426" w:hanging="432"/>
        <w:rPr>
          <w:color w:val="000000" w:themeColor="text1"/>
        </w:rPr>
      </w:pPr>
      <w:r w:rsidRPr="00DD3842">
        <w:rPr>
          <w:color w:val="000000" w:themeColor="text1"/>
        </w:rPr>
        <w:t xml:space="preserve">A despesa decorrente da contratação do objeto desta contratação correrá à conta de rubrica </w:t>
      </w:r>
      <w:r w:rsidR="003401BF" w:rsidRPr="003401BF">
        <w:rPr>
          <w:color w:val="000000" w:themeColor="text1"/>
        </w:rPr>
        <w:t>6.2.2.1.1.02.02.01.03.002 – Maquinas e Aparelhos de Escritório</w:t>
      </w:r>
      <w:r w:rsidRPr="00DD3842">
        <w:rPr>
          <w:color w:val="000000" w:themeColor="text1"/>
        </w:rPr>
        <w:t>, do orçamento de 202</w:t>
      </w:r>
      <w:r w:rsidR="00E5005B">
        <w:rPr>
          <w:color w:val="000000" w:themeColor="text1"/>
        </w:rPr>
        <w:t>5</w:t>
      </w:r>
      <w:r w:rsidR="00A578C0">
        <w:rPr>
          <w:color w:val="000000" w:themeColor="text1"/>
        </w:rPr>
        <w:t>.</w:t>
      </w:r>
    </w:p>
    <w:p w14:paraId="233298EC" w14:textId="77777777" w:rsidR="00CE5C7C" w:rsidRPr="00A3214E" w:rsidRDefault="00CE5C7C" w:rsidP="00CE5C7C">
      <w:pPr>
        <w:pStyle w:val="Nvel2-Red"/>
        <w:ind w:left="426" w:hanging="432"/>
        <w:rPr>
          <w:color w:val="000000" w:themeColor="text1"/>
        </w:rPr>
      </w:pPr>
      <w:r w:rsidRPr="00A3214E">
        <w:rPr>
          <w:color w:val="000000" w:themeColor="text1"/>
        </w:rPr>
        <w:t>A dotação relativa aos exercícios financeiros subsequentes será indicada após aprovação d</w:t>
      </w:r>
      <w:r>
        <w:rPr>
          <w:color w:val="000000" w:themeColor="text1"/>
        </w:rPr>
        <w:t>o</w:t>
      </w:r>
      <w:r w:rsidRPr="00A3214E">
        <w:rPr>
          <w:color w:val="000000" w:themeColor="text1"/>
        </w:rPr>
        <w:t xml:space="preserve"> Orçament</w:t>
      </w:r>
      <w:r>
        <w:rPr>
          <w:color w:val="000000" w:themeColor="text1"/>
        </w:rPr>
        <w:t>o</w:t>
      </w:r>
      <w:r w:rsidRPr="00A3214E">
        <w:rPr>
          <w:color w:val="000000" w:themeColor="text1"/>
        </w:rPr>
        <w:t xml:space="preserve"> respectiv</w:t>
      </w:r>
      <w:r>
        <w:rPr>
          <w:color w:val="000000" w:themeColor="text1"/>
        </w:rPr>
        <w:t>o</w:t>
      </w:r>
      <w:r w:rsidRPr="00A3214E">
        <w:rPr>
          <w:color w:val="000000" w:themeColor="text1"/>
        </w:rPr>
        <w:t xml:space="preserve"> e liberação dos créditos correspondentes, mediante </w:t>
      </w:r>
      <w:proofErr w:type="spellStart"/>
      <w:r w:rsidRPr="00A3214E">
        <w:rPr>
          <w:color w:val="000000" w:themeColor="text1"/>
        </w:rPr>
        <w:t>apostilamento</w:t>
      </w:r>
      <w:proofErr w:type="spellEnd"/>
      <w:r w:rsidRPr="00A3214E">
        <w:rPr>
          <w:color w:val="000000" w:themeColor="text1"/>
        </w:rPr>
        <w:t>.</w:t>
      </w:r>
    </w:p>
    <w:p w14:paraId="7FFD19FD" w14:textId="48CCEA37" w:rsidR="00DC41DD" w:rsidRPr="004827F2" w:rsidRDefault="00DC41DD" w:rsidP="00D61A41">
      <w:pPr>
        <w:pStyle w:val="Nivel01"/>
        <w:rPr>
          <w:color w:val="FFFFFF" w:themeColor="background1"/>
        </w:rPr>
      </w:pPr>
      <w:r w:rsidRPr="004827F2">
        <w:t>CLÁUSULA DÉCIMA QUARTA – DOS CASOS OMISSOS (</w:t>
      </w:r>
      <w:hyperlink r:id="rId56" w:anchor="art92" w:history="1">
        <w:r w:rsidRPr="004827F2">
          <w:rPr>
            <w:rStyle w:val="Hyperlink"/>
          </w:rPr>
          <w:t>art. 92, III</w:t>
        </w:r>
      </w:hyperlink>
      <w:proofErr w:type="gramStart"/>
      <w:r w:rsidRPr="004827F2">
        <w:t>)</w:t>
      </w:r>
      <w:proofErr w:type="gramEnd"/>
    </w:p>
    <w:p w14:paraId="2BDB01E3" w14:textId="1C412F51" w:rsidR="00DC41DD" w:rsidRPr="004827F2" w:rsidRDefault="00DC41DD" w:rsidP="00E136D8">
      <w:pPr>
        <w:pStyle w:val="Nivel2"/>
      </w:pPr>
      <w:r w:rsidRPr="004827F2">
        <w:t xml:space="preserve">Os casos omissos serão decididos pelo contratante, segundo as disposições contidas na Lei </w:t>
      </w:r>
      <w:hyperlink r:id="rId57" w:history="1">
        <w:r w:rsidRPr="004827F2">
          <w:rPr>
            <w:rStyle w:val="Hyperlink"/>
          </w:rPr>
          <w:t>nº 14.133, de 2021</w:t>
        </w:r>
      </w:hyperlink>
      <w:r w:rsidRPr="004827F2">
        <w:t xml:space="preserve">, e demais normas federais aplicáveis e, subsidiariamente, segundo as disposições contidas na </w:t>
      </w:r>
      <w:hyperlink r:id="rId58" w:history="1">
        <w:r w:rsidRPr="004827F2">
          <w:rPr>
            <w:rStyle w:val="Hyperlink"/>
          </w:rPr>
          <w:t xml:space="preserve">Lei nº 8.078, de </w:t>
        </w:r>
        <w:proofErr w:type="gramStart"/>
        <w:r w:rsidRPr="004827F2">
          <w:rPr>
            <w:rStyle w:val="Hyperlink"/>
          </w:rPr>
          <w:t>1990 – Código</w:t>
        </w:r>
        <w:proofErr w:type="gramEnd"/>
        <w:r w:rsidRPr="004827F2">
          <w:rPr>
            <w:rStyle w:val="Hyperlink"/>
          </w:rPr>
          <w:t xml:space="preserve"> de Defesa do Consumidor</w:t>
        </w:r>
      </w:hyperlink>
      <w:r w:rsidRPr="004827F2">
        <w:t xml:space="preserve"> – e normas e princípios gerais dos contratos.</w:t>
      </w:r>
    </w:p>
    <w:p w14:paraId="63B176AB" w14:textId="77777777" w:rsidR="00DC41DD" w:rsidRPr="004827F2" w:rsidRDefault="00DC41DD" w:rsidP="00D61A41">
      <w:pPr>
        <w:pStyle w:val="Nivel01"/>
        <w:rPr>
          <w:color w:val="FFFFFF" w:themeColor="background1"/>
        </w:rPr>
      </w:pPr>
      <w:r w:rsidRPr="004827F2">
        <w:t>CLÁUSULA DÉCIMA QUINTA – ALTERAÇÕES</w:t>
      </w:r>
    </w:p>
    <w:p w14:paraId="2A226107" w14:textId="0BC0E99B" w:rsidR="00DC41DD" w:rsidRPr="004827F2" w:rsidRDefault="00DC41DD" w:rsidP="00E136D8">
      <w:pPr>
        <w:pStyle w:val="Nivel2"/>
      </w:pPr>
      <w:r w:rsidRPr="004827F2">
        <w:t xml:space="preserve">Eventuais alterações contratuais reger-se-ão pela disciplina dos </w:t>
      </w:r>
      <w:hyperlink r:id="rId59" w:anchor="art124" w:history="1">
        <w:proofErr w:type="spellStart"/>
        <w:r w:rsidRPr="004827F2">
          <w:rPr>
            <w:rStyle w:val="Hyperlink"/>
          </w:rPr>
          <w:t>arts</w:t>
        </w:r>
        <w:proofErr w:type="spellEnd"/>
        <w:r w:rsidR="00FC0BCA" w:rsidRPr="004827F2">
          <w:rPr>
            <w:rStyle w:val="Hyperlink"/>
          </w:rPr>
          <w:t>.</w:t>
        </w:r>
        <w:r w:rsidRPr="004827F2">
          <w:rPr>
            <w:rStyle w:val="Hyperlink"/>
          </w:rPr>
          <w:t xml:space="preserve"> 124 e seguintes da Lei nº 14.133, de 2021</w:t>
        </w:r>
      </w:hyperlink>
      <w:r w:rsidRPr="004827F2">
        <w:t>.</w:t>
      </w:r>
    </w:p>
    <w:p w14:paraId="03F11A65" w14:textId="5829A4E4" w:rsidR="00DC41DD" w:rsidRDefault="00DC41DD" w:rsidP="00E136D8">
      <w:pPr>
        <w:pStyle w:val="Nivel2"/>
      </w:pPr>
      <w:r w:rsidRPr="004827F2">
        <w:t xml:space="preserve">O contratado é </w:t>
      </w:r>
      <w:proofErr w:type="gramStart"/>
      <w:r w:rsidRPr="004827F2">
        <w:t>obrigado a aceitar, nas mesmas condições contratuais, os acréscimos ou supressões que se fizerem necessários, até o limite de 25% (vinte e cinco por cento) do valor inicial atualizado do contrato</w:t>
      </w:r>
      <w:proofErr w:type="gramEnd"/>
      <w:r w:rsidRPr="004827F2">
        <w:t>.</w:t>
      </w:r>
    </w:p>
    <w:p w14:paraId="5E173269" w14:textId="77777777" w:rsidR="00D8629F" w:rsidRPr="009D6C19" w:rsidRDefault="563B8DD8" w:rsidP="00E136D8">
      <w:pPr>
        <w:pStyle w:val="Nivel2"/>
      </w:pPr>
      <w:r w:rsidRPr="009D6C19">
        <w:t xml:space="preserve">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w:t>
      </w:r>
      <w:proofErr w:type="gramStart"/>
      <w:r w:rsidRPr="009D6C19">
        <w:t>1</w:t>
      </w:r>
      <w:proofErr w:type="gramEnd"/>
      <w:r w:rsidRPr="009D6C19">
        <w:t xml:space="preserve"> (um) mês (art. 132 da Lei nº 14.133, de 2021).</w:t>
      </w:r>
    </w:p>
    <w:p w14:paraId="538E47CB" w14:textId="02CE951C" w:rsidR="00DC41DD" w:rsidRPr="004827F2" w:rsidRDefault="37D5F4B7" w:rsidP="00E136D8">
      <w:pPr>
        <w:pStyle w:val="Nivel2"/>
      </w:pPr>
      <w:r>
        <w:t xml:space="preserve">Registros que não caracterizam alteração do contrato podem ser realizados por simples apostila, dispensada a celebração de termo aditivo, na forma do </w:t>
      </w:r>
      <w:hyperlink r:id="rId60" w:anchor="art136">
        <w:r w:rsidRPr="746A7EB9">
          <w:rPr>
            <w:rStyle w:val="Hyperlink"/>
          </w:rPr>
          <w:t>art. 136 da Lei nº 14.133, de 2021</w:t>
        </w:r>
      </w:hyperlink>
      <w:r>
        <w:t>.</w:t>
      </w:r>
    </w:p>
    <w:p w14:paraId="14650BF1" w14:textId="77777777" w:rsidR="00DC41DD" w:rsidRPr="004827F2" w:rsidRDefault="00DC41DD" w:rsidP="00D61A41">
      <w:pPr>
        <w:pStyle w:val="Nivel01"/>
        <w:rPr>
          <w:color w:val="FFFFFF" w:themeColor="background1"/>
        </w:rPr>
      </w:pPr>
      <w:r w:rsidRPr="004827F2">
        <w:t>CLÁUSULA DÉCIMA SEXTA – PUBLICAÇÃO</w:t>
      </w:r>
    </w:p>
    <w:p w14:paraId="0387E430" w14:textId="14CBEED1" w:rsidR="00DC41DD" w:rsidRPr="009D6C19" w:rsidRDefault="00DC41DD" w:rsidP="00E136D8">
      <w:pPr>
        <w:pStyle w:val="Nivel2"/>
      </w:pPr>
      <w:r w:rsidRPr="004827F2">
        <w:t xml:space="preserve">Incumbirá ao contratante divulgar o presente instrumento no Portal Nacional de Contratações Públicas (PNCP), na forma </w:t>
      </w:r>
      <w:r w:rsidRPr="009D6C19">
        <w:t xml:space="preserve">prevista no </w:t>
      </w:r>
      <w:hyperlink r:id="rId61" w:anchor="art94" w:history="1">
        <w:r w:rsidRPr="009D6C19">
          <w:rPr>
            <w:rStyle w:val="Hyperlink"/>
          </w:rPr>
          <w:t>art. 94 da Lei 14.133, de 2021</w:t>
        </w:r>
      </w:hyperlink>
      <w:r w:rsidRPr="009D6C19">
        <w:t xml:space="preserve">, bem como no respectivo sítio oficial na Internet, em atenção ao </w:t>
      </w:r>
      <w:r w:rsidR="00D8629F" w:rsidRPr="009D6C19">
        <w:t xml:space="preserve">art. 91, </w:t>
      </w:r>
      <w:r w:rsidR="00D8629F" w:rsidRPr="009D6C19">
        <w:rPr>
          <w:i/>
        </w:rPr>
        <w:t>caput,</w:t>
      </w:r>
      <w:r w:rsidR="00D8629F" w:rsidRPr="009D6C19">
        <w:t xml:space="preserve"> da Lei n.º 14.133, de 2021, e ao </w:t>
      </w:r>
      <w:hyperlink r:id="rId62" w:anchor="art8§2" w:history="1">
        <w:r w:rsidRPr="009D6C19">
          <w:rPr>
            <w:rStyle w:val="Hyperlink"/>
          </w:rPr>
          <w:t>art. 8º, §2º, da Lei n. 12.527, de 2011</w:t>
        </w:r>
      </w:hyperlink>
      <w:r w:rsidRPr="009D6C19">
        <w:t xml:space="preserve">, c/c </w:t>
      </w:r>
      <w:hyperlink r:id="rId63" w:anchor="art7§3" w:history="1">
        <w:r w:rsidRPr="009D6C19">
          <w:rPr>
            <w:rStyle w:val="Hyperlink"/>
          </w:rPr>
          <w:t>art. 7º, §3º, inciso V, do Decreto n. 7.724, de 2012</w:t>
        </w:r>
      </w:hyperlink>
      <w:r w:rsidRPr="009D6C19">
        <w:t>.</w:t>
      </w:r>
    </w:p>
    <w:p w14:paraId="0F49AB6E" w14:textId="6E959087" w:rsidR="00DC41DD" w:rsidRPr="009D6C19" w:rsidRDefault="00DC41DD" w:rsidP="00D61A41">
      <w:pPr>
        <w:pStyle w:val="Nivel01"/>
        <w:rPr>
          <w:color w:val="FFFFFF" w:themeColor="background1"/>
        </w:rPr>
      </w:pPr>
      <w:r w:rsidRPr="009D6C19">
        <w:t>CLÁUSULA DÉCIMA SÉTIMA– FORO (</w:t>
      </w:r>
      <w:hyperlink r:id="rId64" w:anchor="art92§1" w:history="1">
        <w:r w:rsidRPr="009D6C19">
          <w:rPr>
            <w:rStyle w:val="Hyperlink"/>
          </w:rPr>
          <w:t>art. 92, §1º</w:t>
        </w:r>
      </w:hyperlink>
      <w:proofErr w:type="gramStart"/>
      <w:r w:rsidRPr="009D6C19">
        <w:t>)</w:t>
      </w:r>
      <w:proofErr w:type="gramEnd"/>
    </w:p>
    <w:p w14:paraId="453D435D" w14:textId="77777777" w:rsidR="0079734E" w:rsidRPr="0097012A" w:rsidRDefault="0079734E" w:rsidP="0079734E">
      <w:pPr>
        <w:pStyle w:val="Nivel2"/>
      </w:pPr>
      <w:r>
        <w:t xml:space="preserve">Fica eleito o Foro da Justiça Federal do Rio de Janeiro, Seção Judiciária do Rio de Janeiro para dirimir os litígios que decorrerem da execução deste Termo de Contrato que não puderem ser compostos pela conciliação, conforme </w:t>
      </w:r>
      <w:hyperlink r:id="rId65" w:anchor="art92§1">
        <w:r w:rsidRPr="52ECAE61">
          <w:rPr>
            <w:rStyle w:val="Hyperlink"/>
          </w:rPr>
          <w:t>art. 92, §1º, da Lei nº 14.133/</w:t>
        </w:r>
        <w:proofErr w:type="gramStart"/>
        <w:r w:rsidRPr="52ECAE61">
          <w:rPr>
            <w:rStyle w:val="Hyperlink"/>
          </w:rPr>
          <w:t>21.</w:t>
        </w:r>
        <w:proofErr w:type="gramEnd"/>
      </w:hyperlink>
    </w:p>
    <w:p w14:paraId="2E57B8D5" w14:textId="77777777" w:rsidR="00CE5C7C" w:rsidRPr="004827F2" w:rsidRDefault="00CE5C7C" w:rsidP="00CE5C7C">
      <w:pPr>
        <w:pStyle w:val="Nivel2"/>
        <w:numPr>
          <w:ilvl w:val="0"/>
          <w:numId w:val="0"/>
        </w:numPr>
      </w:pPr>
    </w:p>
    <w:p w14:paraId="721C1BC9" w14:textId="032DC4A2" w:rsidR="00EA7386" w:rsidRPr="004827F2" w:rsidRDefault="00090534" w:rsidP="00E136D8">
      <w:pPr>
        <w:pStyle w:val="Nivel2"/>
        <w:numPr>
          <w:ilvl w:val="0"/>
          <w:numId w:val="0"/>
        </w:numPr>
        <w:ind w:left="567"/>
        <w:rPr>
          <w:color w:val="auto"/>
        </w:rPr>
      </w:pPr>
      <w:r w:rsidRPr="004827F2">
        <w:t>[Local]</w:t>
      </w:r>
      <w:r w:rsidR="00EA7386" w:rsidRPr="004827F2">
        <w:rPr>
          <w:color w:val="auto"/>
        </w:rPr>
        <w:t>,</w:t>
      </w:r>
      <w:r w:rsidR="00EA7386" w:rsidRPr="004827F2">
        <w:t xml:space="preserve"> </w:t>
      </w:r>
      <w:r w:rsidRPr="004827F2">
        <w:t>[dia]</w:t>
      </w:r>
      <w:r w:rsidR="00EA7386" w:rsidRPr="004827F2">
        <w:t xml:space="preserve"> </w:t>
      </w:r>
      <w:r w:rsidR="00EA7386" w:rsidRPr="004827F2">
        <w:rPr>
          <w:color w:val="auto"/>
        </w:rPr>
        <w:t>de</w:t>
      </w:r>
      <w:r w:rsidR="00EA7386" w:rsidRPr="004827F2">
        <w:t xml:space="preserve"> </w:t>
      </w:r>
      <w:r w:rsidRPr="004827F2">
        <w:t xml:space="preserve">[mês] </w:t>
      </w:r>
      <w:r w:rsidR="00EA7386" w:rsidRPr="004827F2">
        <w:rPr>
          <w:color w:val="auto"/>
        </w:rPr>
        <w:t>de</w:t>
      </w:r>
      <w:r w:rsidR="00EA7386" w:rsidRPr="004827F2">
        <w:t xml:space="preserve"> </w:t>
      </w:r>
      <w:r w:rsidRPr="004827F2">
        <w:t>[ano]</w:t>
      </w:r>
      <w:r w:rsidR="00E64DAA" w:rsidRPr="004827F2">
        <w:t>.</w:t>
      </w:r>
    </w:p>
    <w:p w14:paraId="0F3F1B4C" w14:textId="77777777" w:rsidR="00DC41DD" w:rsidRPr="004827F2" w:rsidRDefault="00DC41DD" w:rsidP="00D01ED2">
      <w:pPr>
        <w:spacing w:before="120" w:afterLines="120" w:after="288" w:line="312" w:lineRule="auto"/>
        <w:ind w:firstLine="567"/>
        <w:jc w:val="center"/>
        <w:rPr>
          <w:rFonts w:ascii="Arial" w:hAnsi="Arial" w:cs="Arial"/>
          <w:bCs/>
          <w:sz w:val="20"/>
          <w:szCs w:val="20"/>
        </w:rPr>
      </w:pPr>
      <w:r w:rsidRPr="004827F2">
        <w:rPr>
          <w:rFonts w:ascii="Arial" w:hAnsi="Arial" w:cs="Arial"/>
          <w:bCs/>
          <w:sz w:val="20"/>
          <w:szCs w:val="20"/>
        </w:rPr>
        <w:t>_________________________</w:t>
      </w:r>
    </w:p>
    <w:p w14:paraId="0306F872" w14:textId="77777777" w:rsidR="00DC41DD" w:rsidRPr="004827F2" w:rsidRDefault="00DC41DD" w:rsidP="00D01ED2">
      <w:pPr>
        <w:spacing w:before="120" w:afterLines="120" w:after="288" w:line="312" w:lineRule="auto"/>
        <w:ind w:firstLine="567"/>
        <w:jc w:val="center"/>
        <w:rPr>
          <w:rFonts w:ascii="Arial" w:hAnsi="Arial" w:cs="Arial"/>
          <w:bCs/>
          <w:sz w:val="20"/>
          <w:szCs w:val="20"/>
        </w:rPr>
      </w:pPr>
      <w:r w:rsidRPr="004827F2">
        <w:rPr>
          <w:rFonts w:ascii="Arial" w:hAnsi="Arial" w:cs="Arial"/>
          <w:bCs/>
          <w:sz w:val="20"/>
          <w:szCs w:val="20"/>
        </w:rPr>
        <w:t>Representante legal do CONTRATANTE</w:t>
      </w:r>
    </w:p>
    <w:p w14:paraId="3D75EBFB" w14:textId="77777777" w:rsidR="00DC41DD" w:rsidRPr="004827F2" w:rsidRDefault="00DC41DD" w:rsidP="00D01ED2">
      <w:pPr>
        <w:spacing w:before="120" w:afterLines="120" w:after="288" w:line="312" w:lineRule="auto"/>
        <w:ind w:firstLine="567"/>
        <w:jc w:val="center"/>
        <w:rPr>
          <w:rFonts w:ascii="Arial" w:hAnsi="Arial" w:cs="Arial"/>
          <w:sz w:val="20"/>
          <w:szCs w:val="20"/>
        </w:rPr>
      </w:pPr>
      <w:r w:rsidRPr="004827F2">
        <w:rPr>
          <w:rFonts w:ascii="Arial" w:hAnsi="Arial" w:cs="Arial"/>
          <w:sz w:val="20"/>
          <w:szCs w:val="20"/>
        </w:rPr>
        <w:t>_________________________</w:t>
      </w:r>
    </w:p>
    <w:p w14:paraId="6FEAC95C" w14:textId="77777777" w:rsidR="00DC41DD" w:rsidRPr="004827F2" w:rsidRDefault="00DC41DD" w:rsidP="00D01ED2">
      <w:pPr>
        <w:spacing w:before="120" w:afterLines="120" w:after="288" w:line="312" w:lineRule="auto"/>
        <w:ind w:firstLine="567"/>
        <w:jc w:val="center"/>
        <w:rPr>
          <w:rFonts w:ascii="Arial" w:hAnsi="Arial" w:cs="Arial"/>
          <w:sz w:val="20"/>
          <w:szCs w:val="20"/>
        </w:rPr>
      </w:pPr>
      <w:r w:rsidRPr="004827F2">
        <w:rPr>
          <w:rFonts w:ascii="Arial" w:hAnsi="Arial" w:cs="Arial"/>
          <w:bCs/>
          <w:sz w:val="20"/>
          <w:szCs w:val="20"/>
        </w:rPr>
        <w:t>Representante</w:t>
      </w:r>
      <w:r w:rsidRPr="004827F2">
        <w:rPr>
          <w:rFonts w:ascii="Arial" w:hAnsi="Arial" w:cs="Arial"/>
          <w:sz w:val="20"/>
          <w:szCs w:val="20"/>
        </w:rPr>
        <w:t xml:space="preserve"> legal do CONTRATADO</w:t>
      </w:r>
    </w:p>
    <w:p w14:paraId="27AC800D" w14:textId="77777777" w:rsidR="00F54B1C" w:rsidRPr="003401BF" w:rsidRDefault="00DC41DD" w:rsidP="00F54B1C">
      <w:pPr>
        <w:spacing w:before="120" w:afterLines="120" w:after="288" w:line="312" w:lineRule="auto"/>
        <w:ind w:firstLine="567"/>
        <w:jc w:val="both"/>
        <w:rPr>
          <w:rFonts w:ascii="Arial" w:hAnsi="Arial" w:cs="Arial"/>
          <w:i/>
          <w:iCs/>
          <w:sz w:val="20"/>
          <w:szCs w:val="20"/>
        </w:rPr>
      </w:pPr>
      <w:r w:rsidRPr="003401BF">
        <w:rPr>
          <w:rFonts w:ascii="Arial" w:hAnsi="Arial" w:cs="Arial"/>
          <w:i/>
          <w:iCs/>
          <w:sz w:val="20"/>
          <w:szCs w:val="20"/>
        </w:rPr>
        <w:t>TESTEMUNHAS:</w:t>
      </w:r>
    </w:p>
    <w:p w14:paraId="18A9965D" w14:textId="1F76B28D" w:rsidR="00DC41DD" w:rsidRPr="003401BF" w:rsidRDefault="00DC41DD" w:rsidP="00F54B1C">
      <w:pPr>
        <w:spacing w:before="120" w:afterLines="120" w:after="288" w:line="312" w:lineRule="auto"/>
        <w:ind w:firstLine="567"/>
        <w:jc w:val="both"/>
        <w:rPr>
          <w:rFonts w:ascii="Arial" w:hAnsi="Arial" w:cs="Arial"/>
          <w:i/>
          <w:iCs/>
          <w:sz w:val="20"/>
          <w:szCs w:val="20"/>
        </w:rPr>
      </w:pPr>
      <w:r w:rsidRPr="003401BF">
        <w:rPr>
          <w:rFonts w:ascii="Arial" w:hAnsi="Arial" w:cs="Arial"/>
          <w:i/>
          <w:iCs/>
          <w:sz w:val="20"/>
          <w:szCs w:val="20"/>
        </w:rPr>
        <w:t>1-</w:t>
      </w:r>
    </w:p>
    <w:p w14:paraId="633F747C" w14:textId="39F3A2FD" w:rsidR="00DC41DD" w:rsidRPr="003401BF" w:rsidRDefault="00DC41DD" w:rsidP="00D01ED2">
      <w:pPr>
        <w:spacing w:before="120" w:afterLines="120" w:after="288" w:line="312" w:lineRule="auto"/>
        <w:ind w:firstLine="567"/>
        <w:rPr>
          <w:rFonts w:ascii="Arial" w:hAnsi="Arial" w:cs="Arial"/>
          <w:sz w:val="20"/>
          <w:szCs w:val="20"/>
        </w:rPr>
      </w:pPr>
      <w:r w:rsidRPr="003401BF">
        <w:rPr>
          <w:rFonts w:ascii="Arial" w:hAnsi="Arial" w:cs="Arial"/>
          <w:i/>
          <w:iCs/>
          <w:sz w:val="20"/>
          <w:szCs w:val="20"/>
        </w:rPr>
        <w:t xml:space="preserve">2- </w:t>
      </w:r>
    </w:p>
    <w:sectPr w:rsidR="00DC41DD" w:rsidRPr="003401BF" w:rsidSect="00DC3052">
      <w:headerReference w:type="default" r:id="rId66"/>
      <w:footerReference w:type="default" r:id="rId67"/>
      <w:pgSz w:w="11906" w:h="16838" w:code="9"/>
      <w:pgMar w:top="1418" w:right="1134" w:bottom="1418" w:left="1134"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43B1C2B" w15:done="0"/>
  <w15:commentEx w15:paraId="77FB106C" w15:done="0"/>
  <w15:commentEx w15:paraId="5EC89DD4" w15:done="0"/>
  <w15:commentEx w15:paraId="137B59CE" w15:done="0"/>
  <w15:commentEx w15:paraId="53107720" w15:done="0"/>
  <w15:commentEx w15:paraId="7750CF32" w15:done="0"/>
  <w15:commentEx w15:paraId="56E430FF" w15:done="0"/>
  <w15:commentEx w15:paraId="27243CAC" w15:done="0"/>
  <w15:commentEx w15:paraId="454926AB" w15:done="0"/>
  <w15:commentEx w15:paraId="5C01D335" w15:done="0"/>
  <w15:commentEx w15:paraId="416CD5C2" w15:done="0"/>
  <w15:commentEx w15:paraId="4DB65EC6" w15:done="0"/>
  <w15:commentEx w15:paraId="71B0AE3A" w15:done="0"/>
  <w15:commentEx w15:paraId="7DF1D8FB" w15:done="0"/>
  <w15:commentEx w15:paraId="00D17D58" w15:done="0"/>
  <w15:commentEx w15:paraId="16A6BC0B" w15:done="0"/>
  <w15:commentEx w15:paraId="3017BD32" w15:done="0"/>
  <w15:commentEx w15:paraId="2E071B82" w15:done="0"/>
  <w15:commentEx w15:paraId="4F85F0F5" w15:done="0"/>
  <w15:commentEx w15:paraId="0E337874" w15:done="0"/>
  <w15:commentEx w15:paraId="550BD0B4" w15:done="0"/>
  <w15:commentEx w15:paraId="2FDF2327" w15:done="0"/>
  <w15:commentEx w15:paraId="1E5465A3" w15:done="0"/>
  <w15:commentEx w15:paraId="26CBE938" w15:done="0"/>
  <w15:commentEx w15:paraId="7018BF83" w15:done="0"/>
  <w15:commentEx w15:paraId="28F20D91" w15:done="0"/>
  <w15:commentEx w15:paraId="3E0840D0" w15:done="0"/>
  <w15:commentEx w15:paraId="01B6D18F" w15:done="0"/>
  <w15:commentEx w15:paraId="750BEE1B" w15:done="0"/>
  <w15:commentEx w15:paraId="670EFFD0" w15:done="0"/>
  <w15:commentEx w15:paraId="774D89D6" w15:done="0"/>
  <w15:commentEx w15:paraId="5268455B" w15:done="0"/>
  <w15:commentEx w15:paraId="233D5A17" w15:done="0"/>
  <w15:commentEx w15:paraId="03B5F13C" w15:done="0"/>
  <w15:commentEx w15:paraId="51F73BB3" w15:done="0"/>
  <w15:commentEx w15:paraId="28101AEA" w15:done="0"/>
  <w15:commentEx w15:paraId="2209C3F4" w15:done="0"/>
  <w15:commentEx w15:paraId="5BB62B73" w15:done="0"/>
  <w15:commentEx w15:paraId="287ABF6D" w15:done="0"/>
  <w15:commentEx w15:paraId="718E3C5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3B1C2B" w16cid:durableId="274D5759"/>
  <w16cid:commentId w16cid:paraId="77FB106C" w16cid:durableId="274AD2F5"/>
  <w16cid:commentId w16cid:paraId="5EC89DD4" w16cid:durableId="274AD34E"/>
  <w16cid:commentId w16cid:paraId="137B59CE" w16cid:durableId="274AD378"/>
  <w16cid:commentId w16cid:paraId="53107720" w16cid:durableId="274AD3FC"/>
  <w16cid:commentId w16cid:paraId="7750CF32" w16cid:durableId="27B52D13"/>
  <w16cid:commentId w16cid:paraId="56E430FF" w16cid:durableId="274AD4D9"/>
  <w16cid:commentId w16cid:paraId="27243CAC" w16cid:durableId="274AD9D7"/>
  <w16cid:commentId w16cid:paraId="454926AB" w16cid:durableId="274AD503"/>
  <w16cid:commentId w16cid:paraId="5C01D335" w16cid:durableId="274AD523"/>
  <w16cid:commentId w16cid:paraId="416CD5C2" w16cid:durableId="274AD80E"/>
  <w16cid:commentId w16cid:paraId="4DB65EC6" w16cid:durableId="27C37D83"/>
  <w16cid:commentId w16cid:paraId="71B0AE3A" w16cid:durableId="274AD9A8"/>
  <w16cid:commentId w16cid:paraId="7DF1D8FB" w16cid:durableId="27B531D1"/>
  <w16cid:commentId w16cid:paraId="00D17D58" w16cid:durableId="274ADA08"/>
  <w16cid:commentId w16cid:paraId="16A6BC0B" w16cid:durableId="274ADA81"/>
  <w16cid:commentId w16cid:paraId="3017BD32" w16cid:durableId="274ADAAD"/>
  <w16cid:commentId w16cid:paraId="2E071B82" w16cid:durableId="274ADAF4"/>
  <w16cid:commentId w16cid:paraId="4F85F0F5" w16cid:durableId="27B531FB"/>
  <w16cid:commentId w16cid:paraId="0E337874" w16cid:durableId="274ADB38"/>
  <w16cid:commentId w16cid:paraId="550BD0B4" w16cid:durableId="274ADBC2"/>
  <w16cid:commentId w16cid:paraId="2FDF2327" w16cid:durableId="274C4090"/>
  <w16cid:commentId w16cid:paraId="1E5465A3" w16cid:durableId="274C423A"/>
  <w16cid:commentId w16cid:paraId="26CBE938" w16cid:durableId="274C4221"/>
  <w16cid:commentId w16cid:paraId="7018BF83" w16cid:durableId="274C473C"/>
  <w16cid:commentId w16cid:paraId="28F20D91" w16cid:durableId="274B07CB"/>
  <w16cid:commentId w16cid:paraId="3E0840D0" w16cid:durableId="274B0544"/>
  <w16cid:commentId w16cid:paraId="01B6D18F" w16cid:durableId="274B05CC"/>
  <w16cid:commentId w16cid:paraId="750BEE1B" w16cid:durableId="3B8781FB"/>
  <w16cid:commentId w16cid:paraId="670EFFD0" w16cid:durableId="274B0672"/>
  <w16cid:commentId w16cid:paraId="774D89D6" w16cid:durableId="274B06EA"/>
  <w16cid:commentId w16cid:paraId="5268455B" w16cid:durableId="274B08EB"/>
  <w16cid:commentId w16cid:paraId="233D5A17" w16cid:durableId="3982EA82"/>
  <w16cid:commentId w16cid:paraId="03B5F13C" w16cid:durableId="0A0A9381"/>
  <w16cid:commentId w16cid:paraId="51F73BB3" w16cid:durableId="274B0983"/>
  <w16cid:commentId w16cid:paraId="28101AEA" w16cid:durableId="274B0A31"/>
  <w16cid:commentId w16cid:paraId="2209C3F4" w16cid:durableId="274B0A8F"/>
  <w16cid:commentId w16cid:paraId="5BB62B73" w16cid:durableId="274B0ABA"/>
  <w16cid:commentId w16cid:paraId="287ABF6D" w16cid:durableId="274B0B6D"/>
  <w16cid:commentId w16cid:paraId="718E3C5F" w16cid:durableId="274B0BE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B6B41B" w14:textId="77777777" w:rsidR="0098126F" w:rsidRDefault="0098126F">
      <w:r>
        <w:separator/>
      </w:r>
    </w:p>
  </w:endnote>
  <w:endnote w:type="continuationSeparator" w:id="0">
    <w:p w14:paraId="4F65679A" w14:textId="77777777" w:rsidR="0098126F" w:rsidRDefault="0098126F">
      <w:r>
        <w:continuationSeparator/>
      </w:r>
    </w:p>
  </w:endnote>
  <w:endnote w:type="continuationNotice" w:id="1">
    <w:p w14:paraId="5B424F58" w14:textId="77777777" w:rsidR="0098126F" w:rsidRDefault="009812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6111550"/>
      <w:docPartObj>
        <w:docPartGallery w:val="Page Numbers (Bottom of Page)"/>
        <w:docPartUnique/>
      </w:docPartObj>
    </w:sdtPr>
    <w:sdtEndPr>
      <w:rPr>
        <w:rFonts w:ascii="Arial" w:hAnsi="Arial" w:cs="Arial"/>
        <w:sz w:val="14"/>
        <w:szCs w:val="14"/>
      </w:rPr>
    </w:sdtEndPr>
    <w:sdtContent>
      <w:p w14:paraId="58DEC1BC" w14:textId="77777777" w:rsidR="004E3A5F" w:rsidRPr="007B5385" w:rsidRDefault="004E3A5F"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D29B53F" w14:textId="6561CB08" w:rsidR="004E3A5F" w:rsidRPr="00821C09" w:rsidRDefault="004E3A5F" w:rsidP="00E96341">
        <w:pPr>
          <w:pStyle w:val="Rodap"/>
          <w:rPr>
            <w:rFonts w:ascii="Arial" w:hAnsi="Arial" w:cs="Arial"/>
            <w:color w:val="7F7F7F" w:themeColor="text1" w:themeTint="80"/>
            <w:sz w:val="18"/>
            <w:szCs w:val="18"/>
          </w:rPr>
        </w:pPr>
        <w:r w:rsidRPr="00C50A0D">
          <w:rPr>
            <w:color w:val="7F7F7F" w:themeColor="text1" w:themeTint="80"/>
            <w:spacing w:val="60"/>
            <w:sz w:val="22"/>
            <w:szCs w:val="22"/>
          </w:rPr>
          <w:tab/>
        </w:r>
        <w:r w:rsidRPr="00C50A0D">
          <w:rPr>
            <w:color w:val="7F7F7F" w:themeColor="text1" w:themeTint="80"/>
            <w:spacing w:val="60"/>
            <w:sz w:val="22"/>
            <w:szCs w:val="22"/>
          </w:rPr>
          <w:tab/>
        </w:r>
        <w:r w:rsidRPr="00821C09">
          <w:rPr>
            <w:rFonts w:ascii="Arial" w:hAnsi="Arial" w:cs="Arial"/>
            <w:color w:val="595959" w:themeColor="text1" w:themeTint="A6"/>
            <w:spacing w:val="60"/>
            <w:sz w:val="18"/>
            <w:szCs w:val="18"/>
          </w:rPr>
          <w:t>Página</w:t>
        </w:r>
        <w:r w:rsidRPr="00821C09">
          <w:rPr>
            <w:rFonts w:ascii="Arial" w:hAnsi="Arial" w:cs="Arial"/>
            <w:color w:val="595959" w:themeColor="text1" w:themeTint="A6"/>
            <w:sz w:val="18"/>
            <w:szCs w:val="18"/>
          </w:rPr>
          <w:t xml:space="preserve">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PAGE   \* MERGEFORMAT</w:instrText>
        </w:r>
        <w:r w:rsidRPr="00821C09">
          <w:rPr>
            <w:rFonts w:ascii="Arial" w:hAnsi="Arial" w:cs="Arial"/>
            <w:color w:val="595959" w:themeColor="text1" w:themeTint="A6"/>
            <w:sz w:val="18"/>
            <w:szCs w:val="18"/>
          </w:rPr>
          <w:fldChar w:fldCharType="separate"/>
        </w:r>
        <w:r w:rsidR="001550CA">
          <w:rPr>
            <w:rFonts w:ascii="Arial" w:hAnsi="Arial" w:cs="Arial"/>
            <w:noProof/>
            <w:color w:val="595959" w:themeColor="text1" w:themeTint="A6"/>
            <w:sz w:val="18"/>
            <w:szCs w:val="18"/>
          </w:rPr>
          <w:t>1</w:t>
        </w:r>
        <w:r w:rsidRPr="00821C09">
          <w:rPr>
            <w:rFonts w:ascii="Arial" w:hAnsi="Arial" w:cs="Arial"/>
            <w:color w:val="595959" w:themeColor="text1" w:themeTint="A6"/>
            <w:sz w:val="18"/>
            <w:szCs w:val="18"/>
          </w:rPr>
          <w:fldChar w:fldCharType="end"/>
        </w:r>
        <w:r w:rsidRPr="00821C09">
          <w:rPr>
            <w:rFonts w:ascii="Arial" w:hAnsi="Arial" w:cs="Arial"/>
            <w:color w:val="595959" w:themeColor="text1" w:themeTint="A6"/>
            <w:sz w:val="18"/>
            <w:szCs w:val="18"/>
          </w:rPr>
          <w:t xml:space="preserve"> |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NUMPAGES  \* Arabic  \* MERGEFORMAT</w:instrText>
        </w:r>
        <w:r w:rsidRPr="00821C09">
          <w:rPr>
            <w:rFonts w:ascii="Arial" w:hAnsi="Arial" w:cs="Arial"/>
            <w:color w:val="595959" w:themeColor="text1" w:themeTint="A6"/>
            <w:sz w:val="18"/>
            <w:szCs w:val="18"/>
          </w:rPr>
          <w:fldChar w:fldCharType="separate"/>
        </w:r>
        <w:r w:rsidR="001550CA">
          <w:rPr>
            <w:rFonts w:ascii="Arial" w:hAnsi="Arial" w:cs="Arial"/>
            <w:noProof/>
            <w:color w:val="595959" w:themeColor="text1" w:themeTint="A6"/>
            <w:sz w:val="18"/>
            <w:szCs w:val="18"/>
          </w:rPr>
          <w:t>11</w:t>
        </w:r>
        <w:r w:rsidRPr="00821C09">
          <w:rPr>
            <w:rFonts w:ascii="Arial" w:hAnsi="Arial" w:cs="Arial"/>
            <w:color w:val="595959" w:themeColor="text1" w:themeTint="A6"/>
            <w:sz w:val="18"/>
            <w:szCs w:val="18"/>
          </w:rPr>
          <w:fldChar w:fldCharType="end"/>
        </w:r>
      </w:p>
      <w:p w14:paraId="70C145D7" w14:textId="641B0475" w:rsidR="004E3A5F" w:rsidRPr="00821C09" w:rsidRDefault="004E3A5F" w:rsidP="00E96341">
        <w:pPr>
          <w:pStyle w:val="Rodap"/>
          <w:rPr>
            <w:rFonts w:ascii="Arial" w:hAnsi="Arial" w:cs="Arial"/>
            <w:sz w:val="14"/>
            <w:szCs w:val="14"/>
          </w:rPr>
        </w:pPr>
        <w:r w:rsidRPr="00821C09">
          <w:rPr>
            <w:rFonts w:ascii="Arial" w:hAnsi="Arial" w:cs="Arial"/>
            <w:sz w:val="14"/>
            <w:szCs w:val="14"/>
          </w:rPr>
          <w:t>Câmara Nacional de Modelos de Licitações e Contratos da Consultoria-Geral da União</w:t>
        </w:r>
      </w:p>
      <w:p w14:paraId="1D721BB1" w14:textId="68CE2725" w:rsidR="004E3A5F" w:rsidRPr="00821C09" w:rsidRDefault="004E3A5F" w:rsidP="00E162B5">
        <w:pPr>
          <w:pStyle w:val="Rodap"/>
          <w:rPr>
            <w:rFonts w:ascii="Arial" w:hAnsi="Arial" w:cs="Arial"/>
            <w:sz w:val="14"/>
            <w:szCs w:val="14"/>
          </w:rPr>
        </w:pPr>
        <w:r w:rsidRPr="00821C09">
          <w:rPr>
            <w:rFonts w:ascii="Arial" w:hAnsi="Arial" w:cs="Arial"/>
            <w:sz w:val="14"/>
            <w:szCs w:val="14"/>
          </w:rPr>
          <w:t xml:space="preserve">Atualização: </w:t>
        </w:r>
        <w:r>
          <w:rPr>
            <w:rFonts w:ascii="Arial" w:hAnsi="Arial" w:cs="Arial"/>
            <w:sz w:val="14"/>
            <w:szCs w:val="14"/>
          </w:rPr>
          <w:t>maio/2023</w:t>
        </w:r>
      </w:p>
      <w:p w14:paraId="7231549D" w14:textId="1904B39A" w:rsidR="004E3A5F" w:rsidRPr="00821C09" w:rsidRDefault="004E3A5F" w:rsidP="00E162B5">
        <w:pPr>
          <w:pStyle w:val="Rodap"/>
          <w:rPr>
            <w:rFonts w:ascii="Arial" w:hAnsi="Arial" w:cs="Arial"/>
            <w:color w:val="0F243E" w:themeColor="text2" w:themeShade="80"/>
            <w:sz w:val="14"/>
            <w:szCs w:val="14"/>
          </w:rPr>
        </w:pPr>
        <w:r w:rsidRPr="00821C09">
          <w:rPr>
            <w:rFonts w:ascii="Arial" w:hAnsi="Arial" w:cs="Arial"/>
            <w:sz w:val="14"/>
            <w:szCs w:val="14"/>
          </w:rPr>
          <w:t>Termo de contrato modelo para Pregão Eletrônico</w:t>
        </w:r>
        <w:r>
          <w:rPr>
            <w:rFonts w:ascii="Arial" w:hAnsi="Arial" w:cs="Arial"/>
            <w:sz w:val="14"/>
            <w:szCs w:val="14"/>
          </w:rPr>
          <w:t xml:space="preserve"> para contratação de compras/Solução de Tecnologia da Informação e Comunicação</w:t>
        </w:r>
        <w:r w:rsidRPr="00821C09">
          <w:rPr>
            <w:rFonts w:ascii="Arial" w:hAnsi="Arial" w:cs="Arial"/>
            <w:sz w:val="14"/>
            <w:szCs w:val="14"/>
          </w:rPr>
          <w:tab/>
        </w:r>
        <w:r w:rsidRPr="00821C09">
          <w:rPr>
            <w:rFonts w:ascii="Arial" w:hAnsi="Arial" w:cs="Arial"/>
            <w:sz w:val="14"/>
            <w:szCs w:val="14"/>
          </w:rPr>
          <w:tab/>
        </w:r>
      </w:p>
      <w:p w14:paraId="2220F664" w14:textId="1AD2F880" w:rsidR="004E3A5F" w:rsidRPr="00821C09" w:rsidRDefault="004E3A5F" w:rsidP="00E96341">
        <w:pPr>
          <w:pStyle w:val="Rodap"/>
          <w:rPr>
            <w:rFonts w:ascii="Arial" w:hAnsi="Arial" w:cs="Arial"/>
            <w:sz w:val="14"/>
            <w:szCs w:val="14"/>
          </w:rPr>
        </w:pPr>
        <w:r>
          <w:rPr>
            <w:rFonts w:ascii="Arial" w:hAnsi="Arial" w:cs="Arial"/>
            <w:sz w:val="14"/>
            <w:szCs w:val="14"/>
          </w:rPr>
          <w:t xml:space="preserve">Aprovado </w:t>
        </w:r>
        <w:r w:rsidRPr="00821C09">
          <w:rPr>
            <w:rFonts w:ascii="Arial" w:hAnsi="Arial" w:cs="Arial"/>
            <w:sz w:val="14"/>
            <w:szCs w:val="14"/>
          </w:rPr>
          <w:t xml:space="preserve">pela Secretaria de </w:t>
        </w:r>
        <w:r>
          <w:rPr>
            <w:rFonts w:ascii="Arial" w:hAnsi="Arial" w:cs="Arial"/>
            <w:sz w:val="14"/>
            <w:szCs w:val="14"/>
          </w:rPr>
          <w:t>Governo Digital</w:t>
        </w:r>
        <w:r w:rsidRPr="00821C09">
          <w:rPr>
            <w:rFonts w:ascii="Arial" w:hAnsi="Arial" w:cs="Arial"/>
            <w:sz w:val="14"/>
            <w:szCs w:val="14"/>
          </w:rPr>
          <w:t>.</w:t>
        </w:r>
      </w:p>
      <w:p w14:paraId="239342FA" w14:textId="472F89EB" w:rsidR="004E3A5F" w:rsidRPr="00821C09" w:rsidRDefault="004E3A5F" w:rsidP="00EF4A41">
        <w:pPr>
          <w:pStyle w:val="Rodap"/>
          <w:rPr>
            <w:rFonts w:ascii="Arial" w:hAnsi="Arial" w:cs="Arial"/>
            <w:sz w:val="14"/>
            <w:szCs w:val="14"/>
          </w:rPr>
        </w:pPr>
        <w:r w:rsidRPr="00821C09">
          <w:rPr>
            <w:rFonts w:ascii="Arial" w:hAnsi="Arial" w:cs="Arial"/>
            <w:sz w:val="14"/>
            <w:szCs w:val="14"/>
          </w:rPr>
          <w:t>Identidade v</w:t>
        </w:r>
        <w:r>
          <w:rPr>
            <w:rFonts w:ascii="Arial" w:hAnsi="Arial" w:cs="Arial"/>
            <w:sz w:val="14"/>
            <w:szCs w:val="14"/>
          </w:rPr>
          <w:t>isual pela Secretaria de Gestão</w:t>
        </w:r>
      </w:p>
    </w:sdtContent>
  </w:sdt>
  <w:p w14:paraId="7E6308F2" w14:textId="73E1414E" w:rsidR="004E3A5F" w:rsidRPr="00842420" w:rsidRDefault="004E3A5F" w:rsidP="00225EC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4EEF14" w14:textId="77777777" w:rsidR="0098126F" w:rsidRDefault="0098126F">
      <w:r>
        <w:separator/>
      </w:r>
    </w:p>
  </w:footnote>
  <w:footnote w:type="continuationSeparator" w:id="0">
    <w:p w14:paraId="3BDF06A8" w14:textId="77777777" w:rsidR="0098126F" w:rsidRDefault="0098126F">
      <w:r>
        <w:continuationSeparator/>
      </w:r>
    </w:p>
  </w:footnote>
  <w:footnote w:type="continuationNotice" w:id="1">
    <w:p w14:paraId="3F1BCFD1" w14:textId="77777777" w:rsidR="0098126F" w:rsidRDefault="0098126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B4EF61" w14:textId="32BE5B4F" w:rsidR="004E3A5F" w:rsidRPr="004827F2" w:rsidRDefault="004E3A5F" w:rsidP="004827F2">
    <w:pPr>
      <w:pStyle w:val="Cabealho"/>
      <w:jc w:val="right"/>
      <w:rPr>
        <w:rFonts w:ascii="Arial" w:hAnsi="Arial" w:cs="Arial"/>
        <w:sz w:val="20"/>
        <w:szCs w:val="20"/>
      </w:rPr>
    </w:pPr>
    <w:r w:rsidRPr="004827F2">
      <w:rPr>
        <w:rFonts w:ascii="Arial" w:hAnsi="Arial" w:cs="Arial"/>
        <w:sz w:val="20"/>
        <w:szCs w:val="20"/>
      </w:rPr>
      <w:t>TERMO DE CONTRATO ADMINISTRATIVO Nº 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2">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nsid w:val="18ED645F"/>
    <w:multiLevelType w:val="multilevel"/>
    <w:tmpl w:val="4C6AE47E"/>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D5C100D"/>
    <w:multiLevelType w:val="multilevel"/>
    <w:tmpl w:val="872E6976"/>
    <w:lvl w:ilvl="0">
      <w:start w:val="1"/>
      <w:numFmt w:val="decimal"/>
      <w:pStyle w:val="Nivel01"/>
      <w:lvlText w:val="%1."/>
      <w:lvlJc w:val="left"/>
      <w:pPr>
        <w:ind w:left="360" w:hanging="360"/>
      </w:pPr>
      <w:rPr>
        <w:b/>
      </w:rPr>
    </w:lvl>
    <w:lvl w:ilvl="1">
      <w:start w:val="1"/>
      <w:numFmt w:val="decimal"/>
      <w:pStyle w:val="Nivel2"/>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8726"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EB33C31"/>
    <w:multiLevelType w:val="multilevel"/>
    <w:tmpl w:val="E6BE8E1E"/>
    <w:lvl w:ilvl="0">
      <w:start w:val="9"/>
      <w:numFmt w:val="decimal"/>
      <w:lvlText w:val="%1"/>
      <w:lvlJc w:val="left"/>
      <w:pPr>
        <w:ind w:left="450" w:hanging="450"/>
      </w:pPr>
      <w:rPr>
        <w:rFonts w:hint="default"/>
      </w:rPr>
    </w:lvl>
    <w:lvl w:ilvl="1">
      <w:start w:val="1"/>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nsid w:val="3207724A"/>
    <w:multiLevelType w:val="multilevel"/>
    <w:tmpl w:val="2E06FE64"/>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1">
    <w:nsid w:val="3C0C493D"/>
    <w:multiLevelType w:val="multilevel"/>
    <w:tmpl w:val="2A1AA230"/>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4">
    <w:nsid w:val="484537E8"/>
    <w:multiLevelType w:val="multilevel"/>
    <w:tmpl w:val="0BA61C60"/>
    <w:lvl w:ilvl="0">
      <w:start w:val="1"/>
      <w:numFmt w:val="decimal"/>
      <w:lvlText w:val="%1."/>
      <w:lvlJc w:val="left"/>
      <w:pPr>
        <w:tabs>
          <w:tab w:val="num" w:pos="0"/>
        </w:tabs>
        <w:ind w:left="360" w:hanging="360"/>
      </w:pPr>
      <w:rPr>
        <w:b/>
        <w:i w:val="0"/>
      </w:rPr>
    </w:lvl>
    <w:lvl w:ilvl="1">
      <w:numFmt w:val="decimal"/>
      <w:suff w:val="space"/>
      <w:lvlText w:val="%1.%2."/>
      <w:lvlJc w:val="left"/>
      <w:pPr>
        <w:tabs>
          <w:tab w:val="num" w:pos="0"/>
        </w:tabs>
        <w:ind w:left="426" w:firstLine="0"/>
      </w:pPr>
      <w:rPr>
        <w:rFonts w:ascii="Arial" w:hAnsi="Arial"/>
        <w:b w:val="0"/>
        <w:i w:val="0"/>
        <w:color w:val="auto"/>
        <w:sz w:val="20"/>
        <w:szCs w:val="20"/>
      </w:rPr>
    </w:lvl>
    <w:lvl w:ilvl="2">
      <w:start w:val="1"/>
      <w:numFmt w:val="decimal"/>
      <w:suff w:val="space"/>
      <w:lvlText w:val="%1.%2.%3."/>
      <w:lvlJc w:val="left"/>
      <w:pPr>
        <w:tabs>
          <w:tab w:val="num" w:pos="0"/>
        </w:tabs>
        <w:ind w:left="1135" w:firstLine="0"/>
      </w:pPr>
      <w:rPr>
        <w:b w:val="0"/>
        <w:i w:val="0"/>
        <w:color w:val="auto"/>
        <w:sz w:val="20"/>
        <w:szCs w:val="20"/>
      </w:rPr>
    </w:lvl>
    <w:lvl w:ilvl="3">
      <w:numFmt w:val="decimal"/>
      <w:suff w:val="space"/>
      <w:lvlText w:val="%1.%2.%3.%4."/>
      <w:lvlJc w:val="left"/>
      <w:pPr>
        <w:tabs>
          <w:tab w:val="num" w:pos="0"/>
        </w:tabs>
        <w:ind w:left="1985" w:firstLine="0"/>
      </w:pPr>
      <w:rPr>
        <w:b w:val="0"/>
        <w:i w:val="0"/>
      </w:rPr>
    </w:lvl>
    <w:lvl w:ilvl="4">
      <w:numFmt w:val="decimal"/>
      <w:suff w:val="space"/>
      <w:lvlText w:val="%1.%2.%3.%4.%5."/>
      <w:lvlJc w:val="left"/>
      <w:pPr>
        <w:tabs>
          <w:tab w:val="num" w:pos="0"/>
        </w:tabs>
        <w:ind w:left="1134" w:firstLine="0"/>
      </w:pPr>
      <w:rPr>
        <w:b/>
        <w:i w:val="0"/>
      </w:rPr>
    </w:lvl>
    <w:lvl w:ilvl="5">
      <w:numFmt w:val="decimal"/>
      <w:lvlText w:val="%1.%2.%3.%4.%5.%6."/>
      <w:lvlJc w:val="left"/>
      <w:pPr>
        <w:tabs>
          <w:tab w:val="num" w:pos="2880"/>
        </w:tabs>
        <w:ind w:left="2736" w:hanging="936"/>
      </w:pPr>
    </w:lvl>
    <w:lvl w:ilvl="6">
      <w:numFmt w:val="decimal"/>
      <w:lvlText w:val="%1.%2.%3.%4.%5.%6.%7."/>
      <w:lvlJc w:val="left"/>
      <w:pPr>
        <w:tabs>
          <w:tab w:val="num" w:pos="3600"/>
        </w:tabs>
        <w:ind w:left="3240" w:hanging="1080"/>
      </w:pPr>
    </w:lvl>
    <w:lvl w:ilvl="7">
      <w:numFmt w:val="decimal"/>
      <w:lvlText w:val="%1.%2.%3.%4.%5.%6.%7.%8."/>
      <w:lvlJc w:val="left"/>
      <w:pPr>
        <w:tabs>
          <w:tab w:val="num" w:pos="3960"/>
        </w:tabs>
        <w:ind w:left="3744" w:hanging="1224"/>
      </w:pPr>
    </w:lvl>
    <w:lvl w:ilvl="8">
      <w:numFmt w:val="decimal"/>
      <w:lvlText w:val="%1.%2.%3.%4.%5.%6.%7.%8.%9."/>
      <w:lvlJc w:val="left"/>
      <w:pPr>
        <w:tabs>
          <w:tab w:val="num" w:pos="4680"/>
        </w:tabs>
        <w:ind w:left="4320" w:hanging="1440"/>
      </w:pPr>
    </w:lvl>
  </w:abstractNum>
  <w:abstractNum w:abstractNumId="15">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6">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8">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B16767E"/>
    <w:multiLevelType w:val="multilevel"/>
    <w:tmpl w:val="16E0DB02"/>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2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1">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6"/>
  </w:num>
  <w:num w:numId="2">
    <w:abstractNumId w:val="0"/>
  </w:num>
  <w:num w:numId="3">
    <w:abstractNumId w:val="20"/>
  </w:num>
  <w:num w:numId="4">
    <w:abstractNumId w:val="21"/>
  </w:num>
  <w:num w:numId="5">
    <w:abstractNumId w:val="12"/>
  </w:num>
  <w:num w:numId="6">
    <w:abstractNumId w:val="9"/>
  </w:num>
  <w:num w:numId="7">
    <w:abstractNumId w:val="16"/>
  </w:num>
  <w:num w:numId="8">
    <w:abstractNumId w:val="18"/>
  </w:num>
  <w:num w:numId="9">
    <w:abstractNumId w:val="6"/>
    <w:lvlOverride w:ilvl="0"/>
    <w:lvlOverride w:ilvl="1">
      <w:startOverride w:val="2"/>
    </w:lvlOverride>
    <w:lvlOverride w:ilvl="2"/>
    <w:lvlOverride w:ilvl="3"/>
    <w:lvlOverride w:ilvl="4"/>
    <w:lvlOverride w:ilvl="5"/>
    <w:lvlOverride w:ilvl="6"/>
    <w:lvlOverride w:ilvl="7"/>
    <w:lvlOverride w:ilvl="8"/>
  </w:num>
  <w:num w:numId="10">
    <w:abstractNumId w:val="6"/>
    <w:lvlOverride w:ilvl="0"/>
    <w:lvlOverride w:ilvl="1">
      <w:startOverride w:val="2"/>
    </w:lvlOverride>
    <w:lvlOverride w:ilvl="2"/>
    <w:lvlOverride w:ilvl="3"/>
    <w:lvlOverride w:ilvl="4"/>
    <w:lvlOverride w:ilvl="5"/>
    <w:lvlOverride w:ilvl="6"/>
    <w:lvlOverride w:ilvl="7"/>
    <w:lvlOverride w:ilvl="8"/>
  </w:num>
  <w:num w:numId="11">
    <w:abstractNumId w:val="6"/>
    <w:lvlOverride w:ilvl="0"/>
    <w:lvlOverride w:ilvl="1">
      <w:startOverride w:val="2"/>
    </w:lvlOverride>
    <w:lvlOverride w:ilvl="2"/>
    <w:lvlOverride w:ilvl="3"/>
    <w:lvlOverride w:ilvl="4"/>
    <w:lvlOverride w:ilvl="5"/>
    <w:lvlOverride w:ilvl="6"/>
    <w:lvlOverride w:ilvl="7"/>
    <w:lvlOverride w:ilvl="8"/>
  </w:num>
  <w:num w:numId="12">
    <w:abstractNumId w:val="11"/>
  </w:num>
  <w:num w:numId="13">
    <w:abstractNumId w:val="8"/>
  </w:num>
  <w:num w:numId="14">
    <w:abstractNumId w:val="5"/>
  </w:num>
  <w:num w:numId="15">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2"/>
  </w:num>
  <w:num w:numId="18">
    <w:abstractNumId w:val="3"/>
  </w:num>
  <w:num w:numId="19">
    <w:abstractNumId w:val="22"/>
  </w:num>
  <w:num w:numId="20">
    <w:abstractNumId w:val="22"/>
  </w:num>
  <w:num w:numId="21">
    <w:abstractNumId w:val="17"/>
  </w:num>
  <w:num w:numId="22">
    <w:abstractNumId w:val="17"/>
  </w:num>
  <w:num w:numId="23">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3"/>
  </w:num>
  <w:num w:numId="26">
    <w:abstractNumId w:val="14"/>
  </w:num>
  <w:num w:numId="27">
    <w:abstractNumId w:val="19"/>
  </w:num>
  <w:num w:numId="28">
    <w:abstractNumId w:val="6"/>
  </w:num>
  <w:num w:numId="29">
    <w:abstractNumId w:val="6"/>
  </w:num>
  <w:num w:numId="30">
    <w:abstractNumId w:val="6"/>
  </w:num>
  <w:num w:numId="31">
    <w:abstractNumId w:val="6"/>
  </w:num>
  <w:num w:numId="32">
    <w:abstractNumId w:val="4"/>
  </w:num>
  <w:num w:numId="33">
    <w:abstractNumId w:val="6"/>
  </w:num>
  <w:num w:numId="34">
    <w:abstractNumId w:val="7"/>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6"/>
  </w:num>
  <w:num w:numId="40">
    <w:abstractNumId w:val="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mirrorMargins/>
  <w:activeWritingStyle w:appName="MSWord" w:lang="pt-BR" w:vendorID="64" w:dllVersion="0"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00EE"/>
    <w:rsid w:val="0000071E"/>
    <w:rsid w:val="00000E05"/>
    <w:rsid w:val="00001089"/>
    <w:rsid w:val="000019C6"/>
    <w:rsid w:val="0000236D"/>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10C6A"/>
    <w:rsid w:val="00011390"/>
    <w:rsid w:val="000122C1"/>
    <w:rsid w:val="000124BA"/>
    <w:rsid w:val="00012A11"/>
    <w:rsid w:val="0001343E"/>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20C33"/>
    <w:rsid w:val="0002118D"/>
    <w:rsid w:val="000212C9"/>
    <w:rsid w:val="0002260C"/>
    <w:rsid w:val="0002289A"/>
    <w:rsid w:val="000229B1"/>
    <w:rsid w:val="00022BA7"/>
    <w:rsid w:val="0002306D"/>
    <w:rsid w:val="00023661"/>
    <w:rsid w:val="000237DA"/>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7D73"/>
    <w:rsid w:val="00050015"/>
    <w:rsid w:val="000501A4"/>
    <w:rsid w:val="000502FB"/>
    <w:rsid w:val="00050712"/>
    <w:rsid w:val="00050CA9"/>
    <w:rsid w:val="00050EA0"/>
    <w:rsid w:val="00051312"/>
    <w:rsid w:val="00051782"/>
    <w:rsid w:val="000518EF"/>
    <w:rsid w:val="00051F02"/>
    <w:rsid w:val="00052048"/>
    <w:rsid w:val="000526DD"/>
    <w:rsid w:val="00052F23"/>
    <w:rsid w:val="00053303"/>
    <w:rsid w:val="00053E65"/>
    <w:rsid w:val="00055034"/>
    <w:rsid w:val="00055889"/>
    <w:rsid w:val="00055C19"/>
    <w:rsid w:val="00055F99"/>
    <w:rsid w:val="00056433"/>
    <w:rsid w:val="000564D1"/>
    <w:rsid w:val="00056C8A"/>
    <w:rsid w:val="00060256"/>
    <w:rsid w:val="00060414"/>
    <w:rsid w:val="00060A78"/>
    <w:rsid w:val="00060B91"/>
    <w:rsid w:val="00060E15"/>
    <w:rsid w:val="00060E1B"/>
    <w:rsid w:val="00061553"/>
    <w:rsid w:val="00061DA5"/>
    <w:rsid w:val="0006239C"/>
    <w:rsid w:val="00062853"/>
    <w:rsid w:val="00062E0E"/>
    <w:rsid w:val="0006303F"/>
    <w:rsid w:val="000633EF"/>
    <w:rsid w:val="0006346F"/>
    <w:rsid w:val="00063660"/>
    <w:rsid w:val="0006419C"/>
    <w:rsid w:val="00064A73"/>
    <w:rsid w:val="0006504E"/>
    <w:rsid w:val="000652F6"/>
    <w:rsid w:val="0006537A"/>
    <w:rsid w:val="00065883"/>
    <w:rsid w:val="000662C1"/>
    <w:rsid w:val="00066368"/>
    <w:rsid w:val="00066564"/>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3F96"/>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1FC6"/>
    <w:rsid w:val="000921E1"/>
    <w:rsid w:val="000923CA"/>
    <w:rsid w:val="00092759"/>
    <w:rsid w:val="00092CA5"/>
    <w:rsid w:val="000935AA"/>
    <w:rsid w:val="00093B86"/>
    <w:rsid w:val="00094191"/>
    <w:rsid w:val="00094321"/>
    <w:rsid w:val="00094790"/>
    <w:rsid w:val="00094A8E"/>
    <w:rsid w:val="00094D55"/>
    <w:rsid w:val="000967EB"/>
    <w:rsid w:val="000969B9"/>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B55"/>
    <w:rsid w:val="000C052F"/>
    <w:rsid w:val="000C05F5"/>
    <w:rsid w:val="000C08E9"/>
    <w:rsid w:val="000C0A7A"/>
    <w:rsid w:val="000C123B"/>
    <w:rsid w:val="000C175F"/>
    <w:rsid w:val="000C19BD"/>
    <w:rsid w:val="000C1A8D"/>
    <w:rsid w:val="000C20BD"/>
    <w:rsid w:val="000C21AD"/>
    <w:rsid w:val="000C2C16"/>
    <w:rsid w:val="000C2E00"/>
    <w:rsid w:val="000C32BF"/>
    <w:rsid w:val="000C380A"/>
    <w:rsid w:val="000C3E5F"/>
    <w:rsid w:val="000C40ED"/>
    <w:rsid w:val="000C4324"/>
    <w:rsid w:val="000C5D14"/>
    <w:rsid w:val="000C6446"/>
    <w:rsid w:val="000C670A"/>
    <w:rsid w:val="000C7B49"/>
    <w:rsid w:val="000C7FA6"/>
    <w:rsid w:val="000C7FFC"/>
    <w:rsid w:val="000D017E"/>
    <w:rsid w:val="000D239E"/>
    <w:rsid w:val="000D294B"/>
    <w:rsid w:val="000D2A6B"/>
    <w:rsid w:val="000D2AC3"/>
    <w:rsid w:val="000D3590"/>
    <w:rsid w:val="000D4159"/>
    <w:rsid w:val="000D459E"/>
    <w:rsid w:val="000D4D3E"/>
    <w:rsid w:val="000D5774"/>
    <w:rsid w:val="000D5CAD"/>
    <w:rsid w:val="000D6597"/>
    <w:rsid w:val="000D76B8"/>
    <w:rsid w:val="000E071F"/>
    <w:rsid w:val="000E15DC"/>
    <w:rsid w:val="000E20A6"/>
    <w:rsid w:val="000E238A"/>
    <w:rsid w:val="000E2994"/>
    <w:rsid w:val="000E2DAE"/>
    <w:rsid w:val="000E31D5"/>
    <w:rsid w:val="000E320E"/>
    <w:rsid w:val="000E3CC6"/>
    <w:rsid w:val="000E3D71"/>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B39"/>
    <w:rsid w:val="00110305"/>
    <w:rsid w:val="001103FF"/>
    <w:rsid w:val="00110909"/>
    <w:rsid w:val="001116F8"/>
    <w:rsid w:val="00111C8B"/>
    <w:rsid w:val="0011261C"/>
    <w:rsid w:val="00112A6A"/>
    <w:rsid w:val="00112ABD"/>
    <w:rsid w:val="0011358D"/>
    <w:rsid w:val="00113EEB"/>
    <w:rsid w:val="00114C63"/>
    <w:rsid w:val="00115429"/>
    <w:rsid w:val="0011575E"/>
    <w:rsid w:val="00115C30"/>
    <w:rsid w:val="00116179"/>
    <w:rsid w:val="00116BCA"/>
    <w:rsid w:val="00116D83"/>
    <w:rsid w:val="001208D4"/>
    <w:rsid w:val="00120DAD"/>
    <w:rsid w:val="0012102E"/>
    <w:rsid w:val="001219B0"/>
    <w:rsid w:val="00121BF7"/>
    <w:rsid w:val="00121E12"/>
    <w:rsid w:val="00122C50"/>
    <w:rsid w:val="00122CF4"/>
    <w:rsid w:val="00123680"/>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D78"/>
    <w:rsid w:val="00127DCD"/>
    <w:rsid w:val="00130039"/>
    <w:rsid w:val="001304C0"/>
    <w:rsid w:val="001305E6"/>
    <w:rsid w:val="001305EC"/>
    <w:rsid w:val="00130BEE"/>
    <w:rsid w:val="001315F2"/>
    <w:rsid w:val="00132214"/>
    <w:rsid w:val="00132231"/>
    <w:rsid w:val="00133148"/>
    <w:rsid w:val="00133A1F"/>
    <w:rsid w:val="001342C0"/>
    <w:rsid w:val="00134694"/>
    <w:rsid w:val="00134FE4"/>
    <w:rsid w:val="0013520A"/>
    <w:rsid w:val="00135710"/>
    <w:rsid w:val="00135CCD"/>
    <w:rsid w:val="00136255"/>
    <w:rsid w:val="00136D43"/>
    <w:rsid w:val="0013709F"/>
    <w:rsid w:val="00137BE7"/>
    <w:rsid w:val="00137F60"/>
    <w:rsid w:val="0014004B"/>
    <w:rsid w:val="001400AB"/>
    <w:rsid w:val="00140584"/>
    <w:rsid w:val="00140A41"/>
    <w:rsid w:val="00141189"/>
    <w:rsid w:val="001414AC"/>
    <w:rsid w:val="001419CD"/>
    <w:rsid w:val="001419EE"/>
    <w:rsid w:val="00142000"/>
    <w:rsid w:val="00142B67"/>
    <w:rsid w:val="00142FE1"/>
    <w:rsid w:val="0014325E"/>
    <w:rsid w:val="00143845"/>
    <w:rsid w:val="00143DB3"/>
    <w:rsid w:val="00143E29"/>
    <w:rsid w:val="001441A4"/>
    <w:rsid w:val="001443B4"/>
    <w:rsid w:val="00144AB1"/>
    <w:rsid w:val="00144E73"/>
    <w:rsid w:val="0014670B"/>
    <w:rsid w:val="001468D3"/>
    <w:rsid w:val="00146BDF"/>
    <w:rsid w:val="00150295"/>
    <w:rsid w:val="001516EA"/>
    <w:rsid w:val="0015172D"/>
    <w:rsid w:val="0015394F"/>
    <w:rsid w:val="00153E25"/>
    <w:rsid w:val="00154505"/>
    <w:rsid w:val="00154B86"/>
    <w:rsid w:val="00154BF4"/>
    <w:rsid w:val="001550CA"/>
    <w:rsid w:val="00155D25"/>
    <w:rsid w:val="001562A8"/>
    <w:rsid w:val="00156349"/>
    <w:rsid w:val="0015684D"/>
    <w:rsid w:val="00156C74"/>
    <w:rsid w:val="00156E90"/>
    <w:rsid w:val="00157D8E"/>
    <w:rsid w:val="00160549"/>
    <w:rsid w:val="00160602"/>
    <w:rsid w:val="001608E4"/>
    <w:rsid w:val="00160BBD"/>
    <w:rsid w:val="00160D9F"/>
    <w:rsid w:val="00160DA4"/>
    <w:rsid w:val="00162645"/>
    <w:rsid w:val="00163067"/>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687"/>
    <w:rsid w:val="00175B9C"/>
    <w:rsid w:val="00176D13"/>
    <w:rsid w:val="00176E68"/>
    <w:rsid w:val="001772A8"/>
    <w:rsid w:val="001776D5"/>
    <w:rsid w:val="001777C6"/>
    <w:rsid w:val="00177958"/>
    <w:rsid w:val="00177CD5"/>
    <w:rsid w:val="00180B4C"/>
    <w:rsid w:val="0018179A"/>
    <w:rsid w:val="001817D2"/>
    <w:rsid w:val="00181E1F"/>
    <w:rsid w:val="00181EF5"/>
    <w:rsid w:val="00181F1C"/>
    <w:rsid w:val="0018218A"/>
    <w:rsid w:val="00182912"/>
    <w:rsid w:val="00184086"/>
    <w:rsid w:val="001842A6"/>
    <w:rsid w:val="00184618"/>
    <w:rsid w:val="00184919"/>
    <w:rsid w:val="00184E7C"/>
    <w:rsid w:val="00185F3B"/>
    <w:rsid w:val="0018613B"/>
    <w:rsid w:val="00186EDB"/>
    <w:rsid w:val="001904A8"/>
    <w:rsid w:val="00191140"/>
    <w:rsid w:val="001916AA"/>
    <w:rsid w:val="001929F3"/>
    <w:rsid w:val="001935E5"/>
    <w:rsid w:val="001937C4"/>
    <w:rsid w:val="00194118"/>
    <w:rsid w:val="00194866"/>
    <w:rsid w:val="00194F7C"/>
    <w:rsid w:val="001959DA"/>
    <w:rsid w:val="00197070"/>
    <w:rsid w:val="001979BA"/>
    <w:rsid w:val="001A009A"/>
    <w:rsid w:val="001A0186"/>
    <w:rsid w:val="001A0A05"/>
    <w:rsid w:val="001A1138"/>
    <w:rsid w:val="001A13FA"/>
    <w:rsid w:val="001A1732"/>
    <w:rsid w:val="001A20E8"/>
    <w:rsid w:val="001A2CE9"/>
    <w:rsid w:val="001A3153"/>
    <w:rsid w:val="001A3A05"/>
    <w:rsid w:val="001A3ADF"/>
    <w:rsid w:val="001A3E18"/>
    <w:rsid w:val="001A43DE"/>
    <w:rsid w:val="001A4748"/>
    <w:rsid w:val="001A570F"/>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6423"/>
    <w:rsid w:val="001B64E4"/>
    <w:rsid w:val="001B7184"/>
    <w:rsid w:val="001B7FE6"/>
    <w:rsid w:val="001C11C5"/>
    <w:rsid w:val="001C1942"/>
    <w:rsid w:val="001C2C97"/>
    <w:rsid w:val="001C2E71"/>
    <w:rsid w:val="001C2FA4"/>
    <w:rsid w:val="001C3BD5"/>
    <w:rsid w:val="001C3F32"/>
    <w:rsid w:val="001C41C8"/>
    <w:rsid w:val="001C48B6"/>
    <w:rsid w:val="001C4C04"/>
    <w:rsid w:val="001C501A"/>
    <w:rsid w:val="001C57FF"/>
    <w:rsid w:val="001C59C0"/>
    <w:rsid w:val="001C5FEE"/>
    <w:rsid w:val="001C6079"/>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294"/>
    <w:rsid w:val="001E053E"/>
    <w:rsid w:val="001E093F"/>
    <w:rsid w:val="001E1335"/>
    <w:rsid w:val="001E137B"/>
    <w:rsid w:val="001E1D6B"/>
    <w:rsid w:val="001E1E14"/>
    <w:rsid w:val="001E204B"/>
    <w:rsid w:val="001E2495"/>
    <w:rsid w:val="001E2579"/>
    <w:rsid w:val="001E29A6"/>
    <w:rsid w:val="001E2E97"/>
    <w:rsid w:val="001E3AAF"/>
    <w:rsid w:val="001E40D3"/>
    <w:rsid w:val="001E4EA2"/>
    <w:rsid w:val="001E52DF"/>
    <w:rsid w:val="001E60BA"/>
    <w:rsid w:val="001E702D"/>
    <w:rsid w:val="001E722B"/>
    <w:rsid w:val="001E7281"/>
    <w:rsid w:val="001E7948"/>
    <w:rsid w:val="001E7CE4"/>
    <w:rsid w:val="001F0A6E"/>
    <w:rsid w:val="001F0D23"/>
    <w:rsid w:val="001F0E4E"/>
    <w:rsid w:val="001F28BE"/>
    <w:rsid w:val="001F39FA"/>
    <w:rsid w:val="001F3E39"/>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20307"/>
    <w:rsid w:val="00220365"/>
    <w:rsid w:val="00220D79"/>
    <w:rsid w:val="00220FFE"/>
    <w:rsid w:val="00221BA5"/>
    <w:rsid w:val="002226F5"/>
    <w:rsid w:val="00222980"/>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60A"/>
    <w:rsid w:val="00232DDE"/>
    <w:rsid w:val="00232E32"/>
    <w:rsid w:val="002333D7"/>
    <w:rsid w:val="002345B4"/>
    <w:rsid w:val="00235187"/>
    <w:rsid w:val="00236150"/>
    <w:rsid w:val="00236166"/>
    <w:rsid w:val="00236EF6"/>
    <w:rsid w:val="00240B17"/>
    <w:rsid w:val="00240E5B"/>
    <w:rsid w:val="00241680"/>
    <w:rsid w:val="00241D78"/>
    <w:rsid w:val="00241DD3"/>
    <w:rsid w:val="002430F2"/>
    <w:rsid w:val="0024516A"/>
    <w:rsid w:val="00245337"/>
    <w:rsid w:val="00245C2C"/>
    <w:rsid w:val="002463C0"/>
    <w:rsid w:val="002463FA"/>
    <w:rsid w:val="00246DAE"/>
    <w:rsid w:val="00250C01"/>
    <w:rsid w:val="00251C1D"/>
    <w:rsid w:val="002521DC"/>
    <w:rsid w:val="00252859"/>
    <w:rsid w:val="00253319"/>
    <w:rsid w:val="002538B4"/>
    <w:rsid w:val="002538E3"/>
    <w:rsid w:val="00253C18"/>
    <w:rsid w:val="00253EDB"/>
    <w:rsid w:val="00255593"/>
    <w:rsid w:val="00255907"/>
    <w:rsid w:val="0025592E"/>
    <w:rsid w:val="00255B96"/>
    <w:rsid w:val="00255C24"/>
    <w:rsid w:val="002568AB"/>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136"/>
    <w:rsid w:val="002632D7"/>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809"/>
    <w:rsid w:val="0027381F"/>
    <w:rsid w:val="002744AA"/>
    <w:rsid w:val="00274FAF"/>
    <w:rsid w:val="00276ECC"/>
    <w:rsid w:val="00277FA1"/>
    <w:rsid w:val="00280846"/>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198"/>
    <w:rsid w:val="002923A3"/>
    <w:rsid w:val="0029266A"/>
    <w:rsid w:val="002926AC"/>
    <w:rsid w:val="002927E7"/>
    <w:rsid w:val="00292A58"/>
    <w:rsid w:val="002931C6"/>
    <w:rsid w:val="0029332D"/>
    <w:rsid w:val="002937D4"/>
    <w:rsid w:val="00293AE8"/>
    <w:rsid w:val="00293D30"/>
    <w:rsid w:val="00293FFC"/>
    <w:rsid w:val="00294348"/>
    <w:rsid w:val="00294666"/>
    <w:rsid w:val="00294C1A"/>
    <w:rsid w:val="00294F3F"/>
    <w:rsid w:val="002950EF"/>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50AB"/>
    <w:rsid w:val="002B5E72"/>
    <w:rsid w:val="002B60CC"/>
    <w:rsid w:val="002B7727"/>
    <w:rsid w:val="002B7EB0"/>
    <w:rsid w:val="002C006A"/>
    <w:rsid w:val="002C05A1"/>
    <w:rsid w:val="002C1258"/>
    <w:rsid w:val="002C17A8"/>
    <w:rsid w:val="002C2912"/>
    <w:rsid w:val="002C2C44"/>
    <w:rsid w:val="002C4E86"/>
    <w:rsid w:val="002C54C1"/>
    <w:rsid w:val="002C5E97"/>
    <w:rsid w:val="002C6278"/>
    <w:rsid w:val="002C661C"/>
    <w:rsid w:val="002C6793"/>
    <w:rsid w:val="002C6ABC"/>
    <w:rsid w:val="002C72B3"/>
    <w:rsid w:val="002C78B4"/>
    <w:rsid w:val="002C7B23"/>
    <w:rsid w:val="002D04FB"/>
    <w:rsid w:val="002D07BF"/>
    <w:rsid w:val="002D14AB"/>
    <w:rsid w:val="002D1B50"/>
    <w:rsid w:val="002D21D8"/>
    <w:rsid w:val="002D5122"/>
    <w:rsid w:val="002D5AAD"/>
    <w:rsid w:val="002D5CA9"/>
    <w:rsid w:val="002D6984"/>
    <w:rsid w:val="002D6BF6"/>
    <w:rsid w:val="002D6CFB"/>
    <w:rsid w:val="002D6DBE"/>
    <w:rsid w:val="002D78B4"/>
    <w:rsid w:val="002D7C8E"/>
    <w:rsid w:val="002D7D30"/>
    <w:rsid w:val="002E1455"/>
    <w:rsid w:val="002E15A7"/>
    <w:rsid w:val="002E160F"/>
    <w:rsid w:val="002E1AB5"/>
    <w:rsid w:val="002E1EE8"/>
    <w:rsid w:val="002E2016"/>
    <w:rsid w:val="002E2074"/>
    <w:rsid w:val="002E276E"/>
    <w:rsid w:val="002E2B74"/>
    <w:rsid w:val="002E2FFE"/>
    <w:rsid w:val="002E3A34"/>
    <w:rsid w:val="002E3B9D"/>
    <w:rsid w:val="002E3EEA"/>
    <w:rsid w:val="002E3F91"/>
    <w:rsid w:val="002E40C5"/>
    <w:rsid w:val="002E4709"/>
    <w:rsid w:val="002E480D"/>
    <w:rsid w:val="002E5386"/>
    <w:rsid w:val="002E544D"/>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5E9"/>
    <w:rsid w:val="00301CAE"/>
    <w:rsid w:val="00302138"/>
    <w:rsid w:val="00302A6E"/>
    <w:rsid w:val="00303864"/>
    <w:rsid w:val="00303DF2"/>
    <w:rsid w:val="00304AEA"/>
    <w:rsid w:val="00304B56"/>
    <w:rsid w:val="003051D8"/>
    <w:rsid w:val="00305F81"/>
    <w:rsid w:val="00307DBE"/>
    <w:rsid w:val="003105D9"/>
    <w:rsid w:val="003109E1"/>
    <w:rsid w:val="00310B4A"/>
    <w:rsid w:val="00311D0A"/>
    <w:rsid w:val="00313147"/>
    <w:rsid w:val="0031358C"/>
    <w:rsid w:val="003137DB"/>
    <w:rsid w:val="00313B45"/>
    <w:rsid w:val="00313E32"/>
    <w:rsid w:val="003141E8"/>
    <w:rsid w:val="00314264"/>
    <w:rsid w:val="00314319"/>
    <w:rsid w:val="00314CA9"/>
    <w:rsid w:val="00314CE1"/>
    <w:rsid w:val="003156BC"/>
    <w:rsid w:val="00315A92"/>
    <w:rsid w:val="00315CA8"/>
    <w:rsid w:val="00316D00"/>
    <w:rsid w:val="0031715D"/>
    <w:rsid w:val="00320129"/>
    <w:rsid w:val="00320345"/>
    <w:rsid w:val="0032192E"/>
    <w:rsid w:val="00321A1D"/>
    <w:rsid w:val="00322A3E"/>
    <w:rsid w:val="003238C3"/>
    <w:rsid w:val="00323E6D"/>
    <w:rsid w:val="0032434F"/>
    <w:rsid w:val="00324781"/>
    <w:rsid w:val="00324BCD"/>
    <w:rsid w:val="00324F30"/>
    <w:rsid w:val="00325023"/>
    <w:rsid w:val="0032533F"/>
    <w:rsid w:val="0032584E"/>
    <w:rsid w:val="00325FD8"/>
    <w:rsid w:val="003265B9"/>
    <w:rsid w:val="003265FC"/>
    <w:rsid w:val="003266C6"/>
    <w:rsid w:val="00327232"/>
    <w:rsid w:val="00327DD2"/>
    <w:rsid w:val="00330864"/>
    <w:rsid w:val="0033103B"/>
    <w:rsid w:val="003310F0"/>
    <w:rsid w:val="00331182"/>
    <w:rsid w:val="00332AB2"/>
    <w:rsid w:val="00332C60"/>
    <w:rsid w:val="003330C9"/>
    <w:rsid w:val="00333B87"/>
    <w:rsid w:val="00333D81"/>
    <w:rsid w:val="003342E1"/>
    <w:rsid w:val="003343F8"/>
    <w:rsid w:val="00335189"/>
    <w:rsid w:val="0033550F"/>
    <w:rsid w:val="0033678D"/>
    <w:rsid w:val="00337355"/>
    <w:rsid w:val="003373DB"/>
    <w:rsid w:val="0033777C"/>
    <w:rsid w:val="0033795C"/>
    <w:rsid w:val="0034018E"/>
    <w:rsid w:val="00340192"/>
    <w:rsid w:val="003401BF"/>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46B6"/>
    <w:rsid w:val="00354B78"/>
    <w:rsid w:val="00355EDF"/>
    <w:rsid w:val="0035658A"/>
    <w:rsid w:val="00357ADD"/>
    <w:rsid w:val="00357DC7"/>
    <w:rsid w:val="00360444"/>
    <w:rsid w:val="00360501"/>
    <w:rsid w:val="0036051A"/>
    <w:rsid w:val="003605F6"/>
    <w:rsid w:val="00361551"/>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FE8"/>
    <w:rsid w:val="0037125D"/>
    <w:rsid w:val="003716C9"/>
    <w:rsid w:val="00371E7E"/>
    <w:rsid w:val="00371EF6"/>
    <w:rsid w:val="00372512"/>
    <w:rsid w:val="00373F2A"/>
    <w:rsid w:val="00374B6B"/>
    <w:rsid w:val="00374D92"/>
    <w:rsid w:val="003751AD"/>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9E2"/>
    <w:rsid w:val="00385B97"/>
    <w:rsid w:val="00386157"/>
    <w:rsid w:val="00386912"/>
    <w:rsid w:val="00386AAC"/>
    <w:rsid w:val="00386ADE"/>
    <w:rsid w:val="00386C8D"/>
    <w:rsid w:val="00390D0A"/>
    <w:rsid w:val="00390F03"/>
    <w:rsid w:val="003911FA"/>
    <w:rsid w:val="00391AB2"/>
    <w:rsid w:val="00391E14"/>
    <w:rsid w:val="003936AA"/>
    <w:rsid w:val="00393C0E"/>
    <w:rsid w:val="003945AA"/>
    <w:rsid w:val="00394F4F"/>
    <w:rsid w:val="0039545C"/>
    <w:rsid w:val="003959F6"/>
    <w:rsid w:val="003963D1"/>
    <w:rsid w:val="00396DE4"/>
    <w:rsid w:val="00396E8A"/>
    <w:rsid w:val="00397714"/>
    <w:rsid w:val="003979FF"/>
    <w:rsid w:val="003A05B0"/>
    <w:rsid w:val="003A0AD2"/>
    <w:rsid w:val="003A0D0D"/>
    <w:rsid w:val="003A1ED1"/>
    <w:rsid w:val="003A2584"/>
    <w:rsid w:val="003A2654"/>
    <w:rsid w:val="003A29A9"/>
    <w:rsid w:val="003A2D48"/>
    <w:rsid w:val="003A2FDC"/>
    <w:rsid w:val="003A3116"/>
    <w:rsid w:val="003A337E"/>
    <w:rsid w:val="003A3C30"/>
    <w:rsid w:val="003A3FB0"/>
    <w:rsid w:val="003A44C6"/>
    <w:rsid w:val="003A4E63"/>
    <w:rsid w:val="003A5367"/>
    <w:rsid w:val="003A54A7"/>
    <w:rsid w:val="003A71A0"/>
    <w:rsid w:val="003A728F"/>
    <w:rsid w:val="003A73C1"/>
    <w:rsid w:val="003A7599"/>
    <w:rsid w:val="003A79B2"/>
    <w:rsid w:val="003A7B29"/>
    <w:rsid w:val="003B01B6"/>
    <w:rsid w:val="003B01FD"/>
    <w:rsid w:val="003B09A5"/>
    <w:rsid w:val="003B0A07"/>
    <w:rsid w:val="003B0D27"/>
    <w:rsid w:val="003B2188"/>
    <w:rsid w:val="003B219B"/>
    <w:rsid w:val="003B2B65"/>
    <w:rsid w:val="003B32C1"/>
    <w:rsid w:val="003B3A4B"/>
    <w:rsid w:val="003B3CD9"/>
    <w:rsid w:val="003B3F08"/>
    <w:rsid w:val="003B479C"/>
    <w:rsid w:val="003B47AE"/>
    <w:rsid w:val="003B48C0"/>
    <w:rsid w:val="003B55DE"/>
    <w:rsid w:val="003B5DF2"/>
    <w:rsid w:val="003B6D97"/>
    <w:rsid w:val="003B7226"/>
    <w:rsid w:val="003B74E1"/>
    <w:rsid w:val="003B791E"/>
    <w:rsid w:val="003B7EA4"/>
    <w:rsid w:val="003B7FD1"/>
    <w:rsid w:val="003C0AA6"/>
    <w:rsid w:val="003C1379"/>
    <w:rsid w:val="003C181E"/>
    <w:rsid w:val="003C2524"/>
    <w:rsid w:val="003C2A40"/>
    <w:rsid w:val="003C493E"/>
    <w:rsid w:val="003C4C35"/>
    <w:rsid w:val="003C502C"/>
    <w:rsid w:val="003C5CFB"/>
    <w:rsid w:val="003C5E76"/>
    <w:rsid w:val="003C609E"/>
    <w:rsid w:val="003C6275"/>
    <w:rsid w:val="003C62F2"/>
    <w:rsid w:val="003C65E9"/>
    <w:rsid w:val="003C6615"/>
    <w:rsid w:val="003C674E"/>
    <w:rsid w:val="003C6AD6"/>
    <w:rsid w:val="003C6CE4"/>
    <w:rsid w:val="003C709C"/>
    <w:rsid w:val="003C7BCB"/>
    <w:rsid w:val="003D0233"/>
    <w:rsid w:val="003D023E"/>
    <w:rsid w:val="003D084B"/>
    <w:rsid w:val="003D1078"/>
    <w:rsid w:val="003D129F"/>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E036D"/>
    <w:rsid w:val="003E0F62"/>
    <w:rsid w:val="003E1085"/>
    <w:rsid w:val="003E26F1"/>
    <w:rsid w:val="003E352E"/>
    <w:rsid w:val="003E4181"/>
    <w:rsid w:val="003E4719"/>
    <w:rsid w:val="003E4927"/>
    <w:rsid w:val="003E4D76"/>
    <w:rsid w:val="003E5379"/>
    <w:rsid w:val="003E55B1"/>
    <w:rsid w:val="003E5730"/>
    <w:rsid w:val="003E6D56"/>
    <w:rsid w:val="003E6E03"/>
    <w:rsid w:val="003E74B0"/>
    <w:rsid w:val="003E7DE1"/>
    <w:rsid w:val="003F004A"/>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EDC"/>
    <w:rsid w:val="00404065"/>
    <w:rsid w:val="0040443F"/>
    <w:rsid w:val="004053E1"/>
    <w:rsid w:val="004055C9"/>
    <w:rsid w:val="00405763"/>
    <w:rsid w:val="00406952"/>
    <w:rsid w:val="00407603"/>
    <w:rsid w:val="004076F7"/>
    <w:rsid w:val="00407F1C"/>
    <w:rsid w:val="004119BA"/>
    <w:rsid w:val="004122ED"/>
    <w:rsid w:val="0041257D"/>
    <w:rsid w:val="00412C7A"/>
    <w:rsid w:val="00413089"/>
    <w:rsid w:val="004130BD"/>
    <w:rsid w:val="00413DFC"/>
    <w:rsid w:val="0041402E"/>
    <w:rsid w:val="00414DDA"/>
    <w:rsid w:val="00414DF1"/>
    <w:rsid w:val="00414E9B"/>
    <w:rsid w:val="0041506F"/>
    <w:rsid w:val="00415D0B"/>
    <w:rsid w:val="00415F27"/>
    <w:rsid w:val="00416A59"/>
    <w:rsid w:val="00416D8E"/>
    <w:rsid w:val="00416EE0"/>
    <w:rsid w:val="004170DD"/>
    <w:rsid w:val="004175F8"/>
    <w:rsid w:val="0041775A"/>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5E90"/>
    <w:rsid w:val="00425F30"/>
    <w:rsid w:val="00426BA6"/>
    <w:rsid w:val="00427410"/>
    <w:rsid w:val="00427990"/>
    <w:rsid w:val="00427A6C"/>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512F"/>
    <w:rsid w:val="0045540E"/>
    <w:rsid w:val="00455494"/>
    <w:rsid w:val="00455AB5"/>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8"/>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1425"/>
    <w:rsid w:val="00471443"/>
    <w:rsid w:val="00472103"/>
    <w:rsid w:val="004728ED"/>
    <w:rsid w:val="004737D0"/>
    <w:rsid w:val="00474F4B"/>
    <w:rsid w:val="004750E0"/>
    <w:rsid w:val="00475ACE"/>
    <w:rsid w:val="00475C7D"/>
    <w:rsid w:val="00476C51"/>
    <w:rsid w:val="00476CBE"/>
    <w:rsid w:val="004773FC"/>
    <w:rsid w:val="00477623"/>
    <w:rsid w:val="00480328"/>
    <w:rsid w:val="004804EA"/>
    <w:rsid w:val="0048110E"/>
    <w:rsid w:val="00482163"/>
    <w:rsid w:val="004827F2"/>
    <w:rsid w:val="00482AA9"/>
    <w:rsid w:val="004830F4"/>
    <w:rsid w:val="004834FC"/>
    <w:rsid w:val="00483B15"/>
    <w:rsid w:val="00483FB9"/>
    <w:rsid w:val="004845C8"/>
    <w:rsid w:val="004849BE"/>
    <w:rsid w:val="004866B0"/>
    <w:rsid w:val="00486C44"/>
    <w:rsid w:val="004875F1"/>
    <w:rsid w:val="004903FB"/>
    <w:rsid w:val="00491176"/>
    <w:rsid w:val="004913B9"/>
    <w:rsid w:val="004913E1"/>
    <w:rsid w:val="004919E4"/>
    <w:rsid w:val="00491F90"/>
    <w:rsid w:val="0049237B"/>
    <w:rsid w:val="00492C93"/>
    <w:rsid w:val="00492E29"/>
    <w:rsid w:val="00493088"/>
    <w:rsid w:val="00493D94"/>
    <w:rsid w:val="004946CD"/>
    <w:rsid w:val="00494AE7"/>
    <w:rsid w:val="00494E37"/>
    <w:rsid w:val="00495FC7"/>
    <w:rsid w:val="0049669A"/>
    <w:rsid w:val="00496877"/>
    <w:rsid w:val="00496B3C"/>
    <w:rsid w:val="004974D8"/>
    <w:rsid w:val="004977C7"/>
    <w:rsid w:val="00497E32"/>
    <w:rsid w:val="004A03F8"/>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B7F72"/>
    <w:rsid w:val="004C0212"/>
    <w:rsid w:val="004C05F9"/>
    <w:rsid w:val="004C0B32"/>
    <w:rsid w:val="004C1573"/>
    <w:rsid w:val="004C18FD"/>
    <w:rsid w:val="004C2751"/>
    <w:rsid w:val="004C2864"/>
    <w:rsid w:val="004C2BFF"/>
    <w:rsid w:val="004C30A7"/>
    <w:rsid w:val="004C41A0"/>
    <w:rsid w:val="004C459F"/>
    <w:rsid w:val="004C4681"/>
    <w:rsid w:val="004C49F0"/>
    <w:rsid w:val="004C4F8F"/>
    <w:rsid w:val="004C52CE"/>
    <w:rsid w:val="004C6779"/>
    <w:rsid w:val="004C77A7"/>
    <w:rsid w:val="004D067A"/>
    <w:rsid w:val="004D080F"/>
    <w:rsid w:val="004D0D16"/>
    <w:rsid w:val="004D133F"/>
    <w:rsid w:val="004D2BC8"/>
    <w:rsid w:val="004D31CA"/>
    <w:rsid w:val="004D3268"/>
    <w:rsid w:val="004D36B2"/>
    <w:rsid w:val="004D374E"/>
    <w:rsid w:val="004D38D3"/>
    <w:rsid w:val="004D39AE"/>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F37"/>
    <w:rsid w:val="004E3A5F"/>
    <w:rsid w:val="004E3BF3"/>
    <w:rsid w:val="004E4437"/>
    <w:rsid w:val="004E4A16"/>
    <w:rsid w:val="004E52AA"/>
    <w:rsid w:val="004E54DA"/>
    <w:rsid w:val="004E58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A"/>
    <w:rsid w:val="004F56C3"/>
    <w:rsid w:val="004F5DF9"/>
    <w:rsid w:val="004F6042"/>
    <w:rsid w:val="004F65CC"/>
    <w:rsid w:val="004F6699"/>
    <w:rsid w:val="004F66B4"/>
    <w:rsid w:val="004F6C38"/>
    <w:rsid w:val="004F737D"/>
    <w:rsid w:val="004F78C6"/>
    <w:rsid w:val="0050032A"/>
    <w:rsid w:val="00500584"/>
    <w:rsid w:val="005009C7"/>
    <w:rsid w:val="0050139A"/>
    <w:rsid w:val="005014F9"/>
    <w:rsid w:val="00501790"/>
    <w:rsid w:val="0050224C"/>
    <w:rsid w:val="005024BD"/>
    <w:rsid w:val="0050256B"/>
    <w:rsid w:val="0050340D"/>
    <w:rsid w:val="005037A6"/>
    <w:rsid w:val="00503912"/>
    <w:rsid w:val="00503938"/>
    <w:rsid w:val="0050463D"/>
    <w:rsid w:val="00505A4C"/>
    <w:rsid w:val="00505BA2"/>
    <w:rsid w:val="00506818"/>
    <w:rsid w:val="005072FA"/>
    <w:rsid w:val="005076BB"/>
    <w:rsid w:val="005077D1"/>
    <w:rsid w:val="005079D6"/>
    <w:rsid w:val="005104ED"/>
    <w:rsid w:val="00510960"/>
    <w:rsid w:val="00510A57"/>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E99"/>
    <w:rsid w:val="0052410E"/>
    <w:rsid w:val="00524710"/>
    <w:rsid w:val="00525315"/>
    <w:rsid w:val="005259D4"/>
    <w:rsid w:val="00525A84"/>
    <w:rsid w:val="00525BE2"/>
    <w:rsid w:val="005268EB"/>
    <w:rsid w:val="00526B87"/>
    <w:rsid w:val="00526C3D"/>
    <w:rsid w:val="0052713C"/>
    <w:rsid w:val="005273E0"/>
    <w:rsid w:val="005276CE"/>
    <w:rsid w:val="00527D57"/>
    <w:rsid w:val="00530AE8"/>
    <w:rsid w:val="0053119E"/>
    <w:rsid w:val="0053132E"/>
    <w:rsid w:val="00531425"/>
    <w:rsid w:val="00532126"/>
    <w:rsid w:val="00532993"/>
    <w:rsid w:val="00532A04"/>
    <w:rsid w:val="00533750"/>
    <w:rsid w:val="005338DF"/>
    <w:rsid w:val="0053391D"/>
    <w:rsid w:val="0053498D"/>
    <w:rsid w:val="00534B33"/>
    <w:rsid w:val="005356C1"/>
    <w:rsid w:val="00535A68"/>
    <w:rsid w:val="00536923"/>
    <w:rsid w:val="00537A7D"/>
    <w:rsid w:val="0054016D"/>
    <w:rsid w:val="005402E7"/>
    <w:rsid w:val="0054077F"/>
    <w:rsid w:val="00540A4E"/>
    <w:rsid w:val="00541DB9"/>
    <w:rsid w:val="00542A36"/>
    <w:rsid w:val="005434D7"/>
    <w:rsid w:val="0054384E"/>
    <w:rsid w:val="00544C09"/>
    <w:rsid w:val="00545B8E"/>
    <w:rsid w:val="0054646D"/>
    <w:rsid w:val="00547069"/>
    <w:rsid w:val="00547A88"/>
    <w:rsid w:val="0055057F"/>
    <w:rsid w:val="00551646"/>
    <w:rsid w:val="00551CE8"/>
    <w:rsid w:val="00551F75"/>
    <w:rsid w:val="005520B4"/>
    <w:rsid w:val="005522B9"/>
    <w:rsid w:val="00552879"/>
    <w:rsid w:val="00552D62"/>
    <w:rsid w:val="00552F78"/>
    <w:rsid w:val="00553389"/>
    <w:rsid w:val="005539FC"/>
    <w:rsid w:val="00553D9A"/>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65FC"/>
    <w:rsid w:val="00577B8D"/>
    <w:rsid w:val="005800D8"/>
    <w:rsid w:val="00580C15"/>
    <w:rsid w:val="00581347"/>
    <w:rsid w:val="00581492"/>
    <w:rsid w:val="00581688"/>
    <w:rsid w:val="005817F5"/>
    <w:rsid w:val="00581981"/>
    <w:rsid w:val="005819EE"/>
    <w:rsid w:val="00581EA5"/>
    <w:rsid w:val="0058251E"/>
    <w:rsid w:val="00582710"/>
    <w:rsid w:val="00584482"/>
    <w:rsid w:val="005846C9"/>
    <w:rsid w:val="00584FA3"/>
    <w:rsid w:val="00585EEB"/>
    <w:rsid w:val="00586906"/>
    <w:rsid w:val="005872CC"/>
    <w:rsid w:val="005873EA"/>
    <w:rsid w:val="005873FC"/>
    <w:rsid w:val="00587A73"/>
    <w:rsid w:val="00590646"/>
    <w:rsid w:val="00590EAF"/>
    <w:rsid w:val="00591709"/>
    <w:rsid w:val="00591ADF"/>
    <w:rsid w:val="00592626"/>
    <w:rsid w:val="005926A6"/>
    <w:rsid w:val="00592C40"/>
    <w:rsid w:val="00592C8A"/>
    <w:rsid w:val="00592FEA"/>
    <w:rsid w:val="00593A7A"/>
    <w:rsid w:val="00593F69"/>
    <w:rsid w:val="005941CA"/>
    <w:rsid w:val="00594E05"/>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3A8"/>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4BE"/>
    <w:rsid w:val="005D1FC2"/>
    <w:rsid w:val="005D2ACC"/>
    <w:rsid w:val="005D2B55"/>
    <w:rsid w:val="005D3030"/>
    <w:rsid w:val="005D4928"/>
    <w:rsid w:val="005D52CF"/>
    <w:rsid w:val="005D5B63"/>
    <w:rsid w:val="005D6447"/>
    <w:rsid w:val="005D71B0"/>
    <w:rsid w:val="005E08E2"/>
    <w:rsid w:val="005E1321"/>
    <w:rsid w:val="005E15FA"/>
    <w:rsid w:val="005E162E"/>
    <w:rsid w:val="005E1666"/>
    <w:rsid w:val="005E1C1D"/>
    <w:rsid w:val="005E21A3"/>
    <w:rsid w:val="005E233F"/>
    <w:rsid w:val="005E2DD4"/>
    <w:rsid w:val="005E37A0"/>
    <w:rsid w:val="005E47F7"/>
    <w:rsid w:val="005E50B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333B"/>
    <w:rsid w:val="005F34E6"/>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26D1"/>
    <w:rsid w:val="00602B5F"/>
    <w:rsid w:val="00603459"/>
    <w:rsid w:val="00604277"/>
    <w:rsid w:val="00604447"/>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342"/>
    <w:rsid w:val="00615A36"/>
    <w:rsid w:val="00616134"/>
    <w:rsid w:val="00616815"/>
    <w:rsid w:val="00616835"/>
    <w:rsid w:val="006171A9"/>
    <w:rsid w:val="00617518"/>
    <w:rsid w:val="00617F5C"/>
    <w:rsid w:val="0062051A"/>
    <w:rsid w:val="0062055A"/>
    <w:rsid w:val="00620648"/>
    <w:rsid w:val="006207E8"/>
    <w:rsid w:val="00620C94"/>
    <w:rsid w:val="006210D6"/>
    <w:rsid w:val="00621397"/>
    <w:rsid w:val="006217A6"/>
    <w:rsid w:val="006219D6"/>
    <w:rsid w:val="00621B3B"/>
    <w:rsid w:val="00622B52"/>
    <w:rsid w:val="00623436"/>
    <w:rsid w:val="00623498"/>
    <w:rsid w:val="006236D8"/>
    <w:rsid w:val="0062403D"/>
    <w:rsid w:val="006243BF"/>
    <w:rsid w:val="00625595"/>
    <w:rsid w:val="00625D3B"/>
    <w:rsid w:val="006260A4"/>
    <w:rsid w:val="006263DB"/>
    <w:rsid w:val="00626502"/>
    <w:rsid w:val="00626903"/>
    <w:rsid w:val="006272FB"/>
    <w:rsid w:val="0062767A"/>
    <w:rsid w:val="00627C2F"/>
    <w:rsid w:val="00627F57"/>
    <w:rsid w:val="0063029C"/>
    <w:rsid w:val="00630464"/>
    <w:rsid w:val="00630AD1"/>
    <w:rsid w:val="00630CF2"/>
    <w:rsid w:val="00631549"/>
    <w:rsid w:val="00632048"/>
    <w:rsid w:val="0063246D"/>
    <w:rsid w:val="0063257C"/>
    <w:rsid w:val="00632D6B"/>
    <w:rsid w:val="0063431C"/>
    <w:rsid w:val="00634E98"/>
    <w:rsid w:val="00635279"/>
    <w:rsid w:val="00635B69"/>
    <w:rsid w:val="00636593"/>
    <w:rsid w:val="00640298"/>
    <w:rsid w:val="00640431"/>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4C1D"/>
    <w:rsid w:val="006553B5"/>
    <w:rsid w:val="00655AAF"/>
    <w:rsid w:val="00655DC2"/>
    <w:rsid w:val="00655DFF"/>
    <w:rsid w:val="0065614D"/>
    <w:rsid w:val="00656847"/>
    <w:rsid w:val="00656A30"/>
    <w:rsid w:val="006572C6"/>
    <w:rsid w:val="00657E82"/>
    <w:rsid w:val="00660265"/>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9D4"/>
    <w:rsid w:val="00671E95"/>
    <w:rsid w:val="00672017"/>
    <w:rsid w:val="00672293"/>
    <w:rsid w:val="006735EB"/>
    <w:rsid w:val="00673847"/>
    <w:rsid w:val="00674840"/>
    <w:rsid w:val="00674964"/>
    <w:rsid w:val="00674C6E"/>
    <w:rsid w:val="00675EF4"/>
    <w:rsid w:val="00677831"/>
    <w:rsid w:val="006779CB"/>
    <w:rsid w:val="00677A77"/>
    <w:rsid w:val="0068030C"/>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692"/>
    <w:rsid w:val="006869EC"/>
    <w:rsid w:val="006876DE"/>
    <w:rsid w:val="00690011"/>
    <w:rsid w:val="006901E4"/>
    <w:rsid w:val="00690316"/>
    <w:rsid w:val="0069077E"/>
    <w:rsid w:val="00690CAC"/>
    <w:rsid w:val="00691E08"/>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B15"/>
    <w:rsid w:val="006B7FB0"/>
    <w:rsid w:val="006C0913"/>
    <w:rsid w:val="006C0D78"/>
    <w:rsid w:val="006C17A0"/>
    <w:rsid w:val="006C17D4"/>
    <w:rsid w:val="006C2CC5"/>
    <w:rsid w:val="006C3C4A"/>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6610"/>
    <w:rsid w:val="006D70F2"/>
    <w:rsid w:val="006D780E"/>
    <w:rsid w:val="006D7854"/>
    <w:rsid w:val="006D7860"/>
    <w:rsid w:val="006E09F2"/>
    <w:rsid w:val="006E1476"/>
    <w:rsid w:val="006E1B4C"/>
    <w:rsid w:val="006E1DB8"/>
    <w:rsid w:val="006E1E3F"/>
    <w:rsid w:val="006E29ED"/>
    <w:rsid w:val="006E2D9C"/>
    <w:rsid w:val="006E4C6B"/>
    <w:rsid w:val="006E4F55"/>
    <w:rsid w:val="006E4F6E"/>
    <w:rsid w:val="006E53E9"/>
    <w:rsid w:val="006E54A6"/>
    <w:rsid w:val="006E5777"/>
    <w:rsid w:val="006E6236"/>
    <w:rsid w:val="006E649F"/>
    <w:rsid w:val="006E721C"/>
    <w:rsid w:val="006E73CF"/>
    <w:rsid w:val="006E7556"/>
    <w:rsid w:val="006E786D"/>
    <w:rsid w:val="006F003B"/>
    <w:rsid w:val="006F12DD"/>
    <w:rsid w:val="006F1364"/>
    <w:rsid w:val="006F20F5"/>
    <w:rsid w:val="006F2149"/>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D3A"/>
    <w:rsid w:val="00700E41"/>
    <w:rsid w:val="007010B9"/>
    <w:rsid w:val="00701698"/>
    <w:rsid w:val="0070180C"/>
    <w:rsid w:val="00701B88"/>
    <w:rsid w:val="00702125"/>
    <w:rsid w:val="00702245"/>
    <w:rsid w:val="007025B5"/>
    <w:rsid w:val="007028C7"/>
    <w:rsid w:val="007029D6"/>
    <w:rsid w:val="00703295"/>
    <w:rsid w:val="0070372D"/>
    <w:rsid w:val="00704462"/>
    <w:rsid w:val="007049A5"/>
    <w:rsid w:val="007055DF"/>
    <w:rsid w:val="00705D39"/>
    <w:rsid w:val="00705D43"/>
    <w:rsid w:val="0070653A"/>
    <w:rsid w:val="00706C56"/>
    <w:rsid w:val="00707396"/>
    <w:rsid w:val="0070762A"/>
    <w:rsid w:val="00707F9F"/>
    <w:rsid w:val="00710C7E"/>
    <w:rsid w:val="00710EB3"/>
    <w:rsid w:val="00710F3D"/>
    <w:rsid w:val="00710FFF"/>
    <w:rsid w:val="0071215E"/>
    <w:rsid w:val="007136D9"/>
    <w:rsid w:val="00713A16"/>
    <w:rsid w:val="00714034"/>
    <w:rsid w:val="007145B4"/>
    <w:rsid w:val="00714A09"/>
    <w:rsid w:val="007150EA"/>
    <w:rsid w:val="00715114"/>
    <w:rsid w:val="00715139"/>
    <w:rsid w:val="007159EC"/>
    <w:rsid w:val="007164C4"/>
    <w:rsid w:val="007166B3"/>
    <w:rsid w:val="00716ABD"/>
    <w:rsid w:val="00720342"/>
    <w:rsid w:val="00720EA6"/>
    <w:rsid w:val="007214E3"/>
    <w:rsid w:val="00722D13"/>
    <w:rsid w:val="00722EB6"/>
    <w:rsid w:val="00723B4F"/>
    <w:rsid w:val="007242A3"/>
    <w:rsid w:val="0072539D"/>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BA3"/>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35AB"/>
    <w:rsid w:val="00744F18"/>
    <w:rsid w:val="00746073"/>
    <w:rsid w:val="00747316"/>
    <w:rsid w:val="00747434"/>
    <w:rsid w:val="0074783D"/>
    <w:rsid w:val="00747CCD"/>
    <w:rsid w:val="00747D2C"/>
    <w:rsid w:val="00750255"/>
    <w:rsid w:val="0075039D"/>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5B6"/>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D94"/>
    <w:rsid w:val="00772F50"/>
    <w:rsid w:val="00773785"/>
    <w:rsid w:val="0077505F"/>
    <w:rsid w:val="00775259"/>
    <w:rsid w:val="00776216"/>
    <w:rsid w:val="007763D6"/>
    <w:rsid w:val="00776572"/>
    <w:rsid w:val="0077738D"/>
    <w:rsid w:val="007774C2"/>
    <w:rsid w:val="00777ADF"/>
    <w:rsid w:val="00781AD8"/>
    <w:rsid w:val="00784CC4"/>
    <w:rsid w:val="00786098"/>
    <w:rsid w:val="00786EB8"/>
    <w:rsid w:val="00787D28"/>
    <w:rsid w:val="0079000C"/>
    <w:rsid w:val="00790B29"/>
    <w:rsid w:val="00790B3E"/>
    <w:rsid w:val="00790D7B"/>
    <w:rsid w:val="00790D93"/>
    <w:rsid w:val="00791CD7"/>
    <w:rsid w:val="00791F2C"/>
    <w:rsid w:val="007923B8"/>
    <w:rsid w:val="00792D22"/>
    <w:rsid w:val="007936C9"/>
    <w:rsid w:val="007938EF"/>
    <w:rsid w:val="0079430D"/>
    <w:rsid w:val="007953B9"/>
    <w:rsid w:val="0079697B"/>
    <w:rsid w:val="0079734E"/>
    <w:rsid w:val="0079754C"/>
    <w:rsid w:val="007A0657"/>
    <w:rsid w:val="007A0679"/>
    <w:rsid w:val="007A1395"/>
    <w:rsid w:val="007A192D"/>
    <w:rsid w:val="007A22E9"/>
    <w:rsid w:val="007A23CC"/>
    <w:rsid w:val="007A24A2"/>
    <w:rsid w:val="007A24EB"/>
    <w:rsid w:val="007A25CC"/>
    <w:rsid w:val="007A282D"/>
    <w:rsid w:val="007A331E"/>
    <w:rsid w:val="007A3B34"/>
    <w:rsid w:val="007A3BD0"/>
    <w:rsid w:val="007A455D"/>
    <w:rsid w:val="007A4C6D"/>
    <w:rsid w:val="007A4F2F"/>
    <w:rsid w:val="007A644F"/>
    <w:rsid w:val="007A6B97"/>
    <w:rsid w:val="007A6FEB"/>
    <w:rsid w:val="007A7CE5"/>
    <w:rsid w:val="007B04E7"/>
    <w:rsid w:val="007B07CA"/>
    <w:rsid w:val="007B0C6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33CF"/>
    <w:rsid w:val="007C3543"/>
    <w:rsid w:val="007C36CB"/>
    <w:rsid w:val="007C608B"/>
    <w:rsid w:val="007C62E7"/>
    <w:rsid w:val="007C6623"/>
    <w:rsid w:val="007C671E"/>
    <w:rsid w:val="007C6A94"/>
    <w:rsid w:val="007C6AA3"/>
    <w:rsid w:val="007C7457"/>
    <w:rsid w:val="007D0D04"/>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2CE"/>
    <w:rsid w:val="007E103C"/>
    <w:rsid w:val="007E1221"/>
    <w:rsid w:val="007E24B8"/>
    <w:rsid w:val="007E2A27"/>
    <w:rsid w:val="007E300C"/>
    <w:rsid w:val="007E3133"/>
    <w:rsid w:val="007E3995"/>
    <w:rsid w:val="007E39F0"/>
    <w:rsid w:val="007E3F65"/>
    <w:rsid w:val="007E4AD7"/>
    <w:rsid w:val="007E4BCA"/>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9CD"/>
    <w:rsid w:val="00805AB1"/>
    <w:rsid w:val="00805D11"/>
    <w:rsid w:val="00805F72"/>
    <w:rsid w:val="00806C21"/>
    <w:rsid w:val="0080756C"/>
    <w:rsid w:val="00807FAE"/>
    <w:rsid w:val="00810322"/>
    <w:rsid w:val="00810325"/>
    <w:rsid w:val="00811243"/>
    <w:rsid w:val="00811AF4"/>
    <w:rsid w:val="00811E3F"/>
    <w:rsid w:val="0081220D"/>
    <w:rsid w:val="00812758"/>
    <w:rsid w:val="008131BE"/>
    <w:rsid w:val="00813520"/>
    <w:rsid w:val="00813F88"/>
    <w:rsid w:val="00814B36"/>
    <w:rsid w:val="00814D14"/>
    <w:rsid w:val="0081517D"/>
    <w:rsid w:val="008152DB"/>
    <w:rsid w:val="00815792"/>
    <w:rsid w:val="00815C9B"/>
    <w:rsid w:val="00815F59"/>
    <w:rsid w:val="008168D8"/>
    <w:rsid w:val="00816D49"/>
    <w:rsid w:val="008203A8"/>
    <w:rsid w:val="00821833"/>
    <w:rsid w:val="00821C09"/>
    <w:rsid w:val="00822C89"/>
    <w:rsid w:val="008241C6"/>
    <w:rsid w:val="008243C9"/>
    <w:rsid w:val="00824831"/>
    <w:rsid w:val="008251AB"/>
    <w:rsid w:val="008255A4"/>
    <w:rsid w:val="008256DF"/>
    <w:rsid w:val="008257ED"/>
    <w:rsid w:val="00825ABA"/>
    <w:rsid w:val="008275D0"/>
    <w:rsid w:val="008278E9"/>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405B"/>
    <w:rsid w:val="008443C4"/>
    <w:rsid w:val="008446E2"/>
    <w:rsid w:val="0084493A"/>
    <w:rsid w:val="00844CEC"/>
    <w:rsid w:val="00844E0E"/>
    <w:rsid w:val="00845630"/>
    <w:rsid w:val="00845896"/>
    <w:rsid w:val="00845B40"/>
    <w:rsid w:val="008461D0"/>
    <w:rsid w:val="008466CC"/>
    <w:rsid w:val="0084708B"/>
    <w:rsid w:val="00847E19"/>
    <w:rsid w:val="00850CD3"/>
    <w:rsid w:val="0085112C"/>
    <w:rsid w:val="00851263"/>
    <w:rsid w:val="0085183E"/>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126"/>
    <w:rsid w:val="008622AA"/>
    <w:rsid w:val="0086269E"/>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81F"/>
    <w:rsid w:val="00877B4E"/>
    <w:rsid w:val="00881678"/>
    <w:rsid w:val="00881D8A"/>
    <w:rsid w:val="008832BD"/>
    <w:rsid w:val="008833F1"/>
    <w:rsid w:val="00883C32"/>
    <w:rsid w:val="00883CD5"/>
    <w:rsid w:val="00883E9B"/>
    <w:rsid w:val="00884360"/>
    <w:rsid w:val="00884ADD"/>
    <w:rsid w:val="00885CDD"/>
    <w:rsid w:val="008862EF"/>
    <w:rsid w:val="008874C6"/>
    <w:rsid w:val="00887874"/>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752"/>
    <w:rsid w:val="008A19CD"/>
    <w:rsid w:val="008A2862"/>
    <w:rsid w:val="008A2C5D"/>
    <w:rsid w:val="008A2E6C"/>
    <w:rsid w:val="008A2F60"/>
    <w:rsid w:val="008A3046"/>
    <w:rsid w:val="008A3DF9"/>
    <w:rsid w:val="008A5209"/>
    <w:rsid w:val="008A547E"/>
    <w:rsid w:val="008A57D2"/>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C04DF"/>
    <w:rsid w:val="008C082D"/>
    <w:rsid w:val="008C1041"/>
    <w:rsid w:val="008C1880"/>
    <w:rsid w:val="008C1897"/>
    <w:rsid w:val="008C1971"/>
    <w:rsid w:val="008C2AD0"/>
    <w:rsid w:val="008C2FA8"/>
    <w:rsid w:val="008C31AE"/>
    <w:rsid w:val="008C3BC3"/>
    <w:rsid w:val="008C42E0"/>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2147"/>
    <w:rsid w:val="008D2AC6"/>
    <w:rsid w:val="008D2CAF"/>
    <w:rsid w:val="008D303A"/>
    <w:rsid w:val="008D3ACE"/>
    <w:rsid w:val="008D3C0D"/>
    <w:rsid w:val="008D3C88"/>
    <w:rsid w:val="008D4E7E"/>
    <w:rsid w:val="008D51CC"/>
    <w:rsid w:val="008D648F"/>
    <w:rsid w:val="008D6B57"/>
    <w:rsid w:val="008D6C14"/>
    <w:rsid w:val="008D76C3"/>
    <w:rsid w:val="008D7A55"/>
    <w:rsid w:val="008E0BE2"/>
    <w:rsid w:val="008E0CD1"/>
    <w:rsid w:val="008E1CB2"/>
    <w:rsid w:val="008E31A9"/>
    <w:rsid w:val="008E3367"/>
    <w:rsid w:val="008E4F95"/>
    <w:rsid w:val="008E530B"/>
    <w:rsid w:val="008E5366"/>
    <w:rsid w:val="008E5533"/>
    <w:rsid w:val="008E775F"/>
    <w:rsid w:val="008F1A30"/>
    <w:rsid w:val="008F1C6E"/>
    <w:rsid w:val="008F1FC1"/>
    <w:rsid w:val="008F2238"/>
    <w:rsid w:val="008F2691"/>
    <w:rsid w:val="008F2DF6"/>
    <w:rsid w:val="008F2E3D"/>
    <w:rsid w:val="008F35DC"/>
    <w:rsid w:val="008F478E"/>
    <w:rsid w:val="008F4D52"/>
    <w:rsid w:val="008F4E41"/>
    <w:rsid w:val="008F5276"/>
    <w:rsid w:val="008F6222"/>
    <w:rsid w:val="008F665E"/>
    <w:rsid w:val="008F670B"/>
    <w:rsid w:val="008F6AA1"/>
    <w:rsid w:val="008F7A00"/>
    <w:rsid w:val="00900C1C"/>
    <w:rsid w:val="00900F65"/>
    <w:rsid w:val="009011AF"/>
    <w:rsid w:val="009015BF"/>
    <w:rsid w:val="009029B0"/>
    <w:rsid w:val="009039B0"/>
    <w:rsid w:val="0090408D"/>
    <w:rsid w:val="00904580"/>
    <w:rsid w:val="00904757"/>
    <w:rsid w:val="00904B36"/>
    <w:rsid w:val="00904C80"/>
    <w:rsid w:val="00904E6B"/>
    <w:rsid w:val="00904FCB"/>
    <w:rsid w:val="009056EC"/>
    <w:rsid w:val="00905E74"/>
    <w:rsid w:val="00906EEC"/>
    <w:rsid w:val="0090701B"/>
    <w:rsid w:val="0091038F"/>
    <w:rsid w:val="00910AE9"/>
    <w:rsid w:val="009113C8"/>
    <w:rsid w:val="00912037"/>
    <w:rsid w:val="009129EF"/>
    <w:rsid w:val="0091310B"/>
    <w:rsid w:val="00913531"/>
    <w:rsid w:val="0091384B"/>
    <w:rsid w:val="00913F33"/>
    <w:rsid w:val="00914204"/>
    <w:rsid w:val="00914306"/>
    <w:rsid w:val="00914392"/>
    <w:rsid w:val="009143B2"/>
    <w:rsid w:val="00915C7E"/>
    <w:rsid w:val="009166AF"/>
    <w:rsid w:val="00917862"/>
    <w:rsid w:val="009206C0"/>
    <w:rsid w:val="00920B6F"/>
    <w:rsid w:val="00922606"/>
    <w:rsid w:val="00922791"/>
    <w:rsid w:val="00922D31"/>
    <w:rsid w:val="009239F9"/>
    <w:rsid w:val="00923F34"/>
    <w:rsid w:val="0092413A"/>
    <w:rsid w:val="0092559F"/>
    <w:rsid w:val="00925C6F"/>
    <w:rsid w:val="0092607C"/>
    <w:rsid w:val="00926081"/>
    <w:rsid w:val="0092675A"/>
    <w:rsid w:val="00930389"/>
    <w:rsid w:val="00930B95"/>
    <w:rsid w:val="00930F94"/>
    <w:rsid w:val="009310DB"/>
    <w:rsid w:val="00931141"/>
    <w:rsid w:val="009316EE"/>
    <w:rsid w:val="00931C86"/>
    <w:rsid w:val="00932289"/>
    <w:rsid w:val="00932771"/>
    <w:rsid w:val="00932A03"/>
    <w:rsid w:val="00934D3B"/>
    <w:rsid w:val="00935224"/>
    <w:rsid w:val="00935665"/>
    <w:rsid w:val="00935B30"/>
    <w:rsid w:val="00936A4E"/>
    <w:rsid w:val="00936E77"/>
    <w:rsid w:val="009370ED"/>
    <w:rsid w:val="00937965"/>
    <w:rsid w:val="0094038F"/>
    <w:rsid w:val="0094067C"/>
    <w:rsid w:val="00940AE9"/>
    <w:rsid w:val="00940C55"/>
    <w:rsid w:val="00940F02"/>
    <w:rsid w:val="00941580"/>
    <w:rsid w:val="00942962"/>
    <w:rsid w:val="00943006"/>
    <w:rsid w:val="00944A06"/>
    <w:rsid w:val="00944E0C"/>
    <w:rsid w:val="00945998"/>
    <w:rsid w:val="00945CE8"/>
    <w:rsid w:val="00946C48"/>
    <w:rsid w:val="00946D8B"/>
    <w:rsid w:val="00946DD8"/>
    <w:rsid w:val="00946EFF"/>
    <w:rsid w:val="00946F6E"/>
    <w:rsid w:val="009474C2"/>
    <w:rsid w:val="0094777A"/>
    <w:rsid w:val="00947A98"/>
    <w:rsid w:val="0095057E"/>
    <w:rsid w:val="0095083A"/>
    <w:rsid w:val="00950D81"/>
    <w:rsid w:val="00951BD9"/>
    <w:rsid w:val="00952A05"/>
    <w:rsid w:val="00953831"/>
    <w:rsid w:val="00953F58"/>
    <w:rsid w:val="009543EB"/>
    <w:rsid w:val="00954978"/>
    <w:rsid w:val="00954B1B"/>
    <w:rsid w:val="00957B9C"/>
    <w:rsid w:val="00957C86"/>
    <w:rsid w:val="0096019A"/>
    <w:rsid w:val="00960F15"/>
    <w:rsid w:val="00961A98"/>
    <w:rsid w:val="009620E6"/>
    <w:rsid w:val="009623AB"/>
    <w:rsid w:val="009628F8"/>
    <w:rsid w:val="00962AFE"/>
    <w:rsid w:val="009631BA"/>
    <w:rsid w:val="009631C3"/>
    <w:rsid w:val="00963456"/>
    <w:rsid w:val="0096378F"/>
    <w:rsid w:val="00964131"/>
    <w:rsid w:val="00964206"/>
    <w:rsid w:val="00965380"/>
    <w:rsid w:val="009656EE"/>
    <w:rsid w:val="00965871"/>
    <w:rsid w:val="00965E26"/>
    <w:rsid w:val="009663C6"/>
    <w:rsid w:val="0096643C"/>
    <w:rsid w:val="00966F17"/>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8E3"/>
    <w:rsid w:val="009763C4"/>
    <w:rsid w:val="00976C4F"/>
    <w:rsid w:val="009772F1"/>
    <w:rsid w:val="00977A6B"/>
    <w:rsid w:val="009803F1"/>
    <w:rsid w:val="009807B4"/>
    <w:rsid w:val="0098126F"/>
    <w:rsid w:val="0098182A"/>
    <w:rsid w:val="009827FE"/>
    <w:rsid w:val="009828C6"/>
    <w:rsid w:val="00982964"/>
    <w:rsid w:val="00983A84"/>
    <w:rsid w:val="00983B4C"/>
    <w:rsid w:val="00983DFB"/>
    <w:rsid w:val="009843E2"/>
    <w:rsid w:val="009844F7"/>
    <w:rsid w:val="00984753"/>
    <w:rsid w:val="00984AA1"/>
    <w:rsid w:val="00985462"/>
    <w:rsid w:val="00985463"/>
    <w:rsid w:val="0098576C"/>
    <w:rsid w:val="0098582B"/>
    <w:rsid w:val="00985947"/>
    <w:rsid w:val="00985FE7"/>
    <w:rsid w:val="00986029"/>
    <w:rsid w:val="009861AC"/>
    <w:rsid w:val="0099079E"/>
    <w:rsid w:val="0099188F"/>
    <w:rsid w:val="0099189A"/>
    <w:rsid w:val="00991F5D"/>
    <w:rsid w:val="009924F7"/>
    <w:rsid w:val="0099281E"/>
    <w:rsid w:val="00992870"/>
    <w:rsid w:val="009930B9"/>
    <w:rsid w:val="009934E2"/>
    <w:rsid w:val="00993AB6"/>
    <w:rsid w:val="00993DDC"/>
    <w:rsid w:val="00994079"/>
    <w:rsid w:val="00994F59"/>
    <w:rsid w:val="009957BE"/>
    <w:rsid w:val="00995933"/>
    <w:rsid w:val="00995FFD"/>
    <w:rsid w:val="00996A15"/>
    <w:rsid w:val="00997F4B"/>
    <w:rsid w:val="009A0B5D"/>
    <w:rsid w:val="009A244C"/>
    <w:rsid w:val="009A2BBB"/>
    <w:rsid w:val="009A2C08"/>
    <w:rsid w:val="009A2CD1"/>
    <w:rsid w:val="009A35A6"/>
    <w:rsid w:val="009A3612"/>
    <w:rsid w:val="009A4059"/>
    <w:rsid w:val="009A44C8"/>
    <w:rsid w:val="009A4579"/>
    <w:rsid w:val="009A45B0"/>
    <w:rsid w:val="009A4755"/>
    <w:rsid w:val="009A4EAB"/>
    <w:rsid w:val="009A5BCC"/>
    <w:rsid w:val="009A5F58"/>
    <w:rsid w:val="009A6A6F"/>
    <w:rsid w:val="009A735F"/>
    <w:rsid w:val="009B07DC"/>
    <w:rsid w:val="009B10C2"/>
    <w:rsid w:val="009B1226"/>
    <w:rsid w:val="009B13B9"/>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7998"/>
    <w:rsid w:val="009C7AEF"/>
    <w:rsid w:val="009D05E0"/>
    <w:rsid w:val="009D199C"/>
    <w:rsid w:val="009D1F22"/>
    <w:rsid w:val="009D217F"/>
    <w:rsid w:val="009D2594"/>
    <w:rsid w:val="009D29E9"/>
    <w:rsid w:val="009D3626"/>
    <w:rsid w:val="009D3B66"/>
    <w:rsid w:val="009D443F"/>
    <w:rsid w:val="009D655A"/>
    <w:rsid w:val="009D68FB"/>
    <w:rsid w:val="009D6C19"/>
    <w:rsid w:val="009D6EE3"/>
    <w:rsid w:val="009D72FC"/>
    <w:rsid w:val="009D771F"/>
    <w:rsid w:val="009D7BA9"/>
    <w:rsid w:val="009D7CD5"/>
    <w:rsid w:val="009E04B3"/>
    <w:rsid w:val="009E0780"/>
    <w:rsid w:val="009E0DFC"/>
    <w:rsid w:val="009E12EA"/>
    <w:rsid w:val="009E1880"/>
    <w:rsid w:val="009E1A06"/>
    <w:rsid w:val="009E1A85"/>
    <w:rsid w:val="009E247B"/>
    <w:rsid w:val="009E36A5"/>
    <w:rsid w:val="009E3F8F"/>
    <w:rsid w:val="009E41A0"/>
    <w:rsid w:val="009E442B"/>
    <w:rsid w:val="009E46AE"/>
    <w:rsid w:val="009E5252"/>
    <w:rsid w:val="009E5B74"/>
    <w:rsid w:val="009E644A"/>
    <w:rsid w:val="009E6E9A"/>
    <w:rsid w:val="009E750B"/>
    <w:rsid w:val="009E7C14"/>
    <w:rsid w:val="009F0803"/>
    <w:rsid w:val="009F094B"/>
    <w:rsid w:val="009F0A01"/>
    <w:rsid w:val="009F1B50"/>
    <w:rsid w:val="009F1EFE"/>
    <w:rsid w:val="009F1F1A"/>
    <w:rsid w:val="009F2D3D"/>
    <w:rsid w:val="009F3B2B"/>
    <w:rsid w:val="009F3CA2"/>
    <w:rsid w:val="009F3EA2"/>
    <w:rsid w:val="009F419C"/>
    <w:rsid w:val="009F43E0"/>
    <w:rsid w:val="009F45B3"/>
    <w:rsid w:val="009F49B2"/>
    <w:rsid w:val="009F52C1"/>
    <w:rsid w:val="009F52CE"/>
    <w:rsid w:val="009F5EB6"/>
    <w:rsid w:val="009F62D9"/>
    <w:rsid w:val="00A00B57"/>
    <w:rsid w:val="00A00C12"/>
    <w:rsid w:val="00A016F4"/>
    <w:rsid w:val="00A01D7B"/>
    <w:rsid w:val="00A0211B"/>
    <w:rsid w:val="00A02E61"/>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938"/>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C"/>
    <w:rsid w:val="00A16688"/>
    <w:rsid w:val="00A1791D"/>
    <w:rsid w:val="00A17CF5"/>
    <w:rsid w:val="00A203CB"/>
    <w:rsid w:val="00A204BC"/>
    <w:rsid w:val="00A210D2"/>
    <w:rsid w:val="00A215A8"/>
    <w:rsid w:val="00A22790"/>
    <w:rsid w:val="00A22822"/>
    <w:rsid w:val="00A22CC2"/>
    <w:rsid w:val="00A2334F"/>
    <w:rsid w:val="00A2351C"/>
    <w:rsid w:val="00A23838"/>
    <w:rsid w:val="00A23944"/>
    <w:rsid w:val="00A2400F"/>
    <w:rsid w:val="00A25337"/>
    <w:rsid w:val="00A25AA9"/>
    <w:rsid w:val="00A25E59"/>
    <w:rsid w:val="00A25FA0"/>
    <w:rsid w:val="00A2678B"/>
    <w:rsid w:val="00A30B98"/>
    <w:rsid w:val="00A31884"/>
    <w:rsid w:val="00A31A3C"/>
    <w:rsid w:val="00A320C1"/>
    <w:rsid w:val="00A321B6"/>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274E"/>
    <w:rsid w:val="00A44175"/>
    <w:rsid w:val="00A44638"/>
    <w:rsid w:val="00A44D8F"/>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8C0"/>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4A3F"/>
    <w:rsid w:val="00A64DC9"/>
    <w:rsid w:val="00A65280"/>
    <w:rsid w:val="00A65624"/>
    <w:rsid w:val="00A658A4"/>
    <w:rsid w:val="00A66202"/>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7212"/>
    <w:rsid w:val="00A77C2C"/>
    <w:rsid w:val="00A80062"/>
    <w:rsid w:val="00A80110"/>
    <w:rsid w:val="00A8095B"/>
    <w:rsid w:val="00A80F27"/>
    <w:rsid w:val="00A8182F"/>
    <w:rsid w:val="00A81C19"/>
    <w:rsid w:val="00A82146"/>
    <w:rsid w:val="00A82545"/>
    <w:rsid w:val="00A82683"/>
    <w:rsid w:val="00A82B55"/>
    <w:rsid w:val="00A82C68"/>
    <w:rsid w:val="00A831D9"/>
    <w:rsid w:val="00A83508"/>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2EB6"/>
    <w:rsid w:val="00A93011"/>
    <w:rsid w:val="00A93BE0"/>
    <w:rsid w:val="00A93C25"/>
    <w:rsid w:val="00A93E1B"/>
    <w:rsid w:val="00A9408B"/>
    <w:rsid w:val="00A942E6"/>
    <w:rsid w:val="00A9464D"/>
    <w:rsid w:val="00A94974"/>
    <w:rsid w:val="00A94DD9"/>
    <w:rsid w:val="00A9539C"/>
    <w:rsid w:val="00A95683"/>
    <w:rsid w:val="00A95B78"/>
    <w:rsid w:val="00A9641B"/>
    <w:rsid w:val="00A9643B"/>
    <w:rsid w:val="00A967CF"/>
    <w:rsid w:val="00A96E21"/>
    <w:rsid w:val="00A96E34"/>
    <w:rsid w:val="00A979B1"/>
    <w:rsid w:val="00AA0AD4"/>
    <w:rsid w:val="00AA1165"/>
    <w:rsid w:val="00AA1480"/>
    <w:rsid w:val="00AA1E32"/>
    <w:rsid w:val="00AA2601"/>
    <w:rsid w:val="00AA2A10"/>
    <w:rsid w:val="00AA3467"/>
    <w:rsid w:val="00AA3682"/>
    <w:rsid w:val="00AA397F"/>
    <w:rsid w:val="00AA3F31"/>
    <w:rsid w:val="00AA437A"/>
    <w:rsid w:val="00AA4625"/>
    <w:rsid w:val="00AA5517"/>
    <w:rsid w:val="00AA6BB6"/>
    <w:rsid w:val="00AA7BCE"/>
    <w:rsid w:val="00AA7D57"/>
    <w:rsid w:val="00AB02E9"/>
    <w:rsid w:val="00AB10EA"/>
    <w:rsid w:val="00AB16B3"/>
    <w:rsid w:val="00AB1EFA"/>
    <w:rsid w:val="00AB1F1A"/>
    <w:rsid w:val="00AB2EE7"/>
    <w:rsid w:val="00AB31D7"/>
    <w:rsid w:val="00AB33AA"/>
    <w:rsid w:val="00AB3F0D"/>
    <w:rsid w:val="00AB4639"/>
    <w:rsid w:val="00AB53E4"/>
    <w:rsid w:val="00AB5467"/>
    <w:rsid w:val="00AB5488"/>
    <w:rsid w:val="00AB6007"/>
    <w:rsid w:val="00AB6EAC"/>
    <w:rsid w:val="00AC00D2"/>
    <w:rsid w:val="00AC0699"/>
    <w:rsid w:val="00AC0E91"/>
    <w:rsid w:val="00AC191A"/>
    <w:rsid w:val="00AC252B"/>
    <w:rsid w:val="00AC2BEF"/>
    <w:rsid w:val="00AC2F08"/>
    <w:rsid w:val="00AC35B2"/>
    <w:rsid w:val="00AC3CBD"/>
    <w:rsid w:val="00AC4636"/>
    <w:rsid w:val="00AC4B39"/>
    <w:rsid w:val="00AC4F34"/>
    <w:rsid w:val="00AC50BC"/>
    <w:rsid w:val="00AC523D"/>
    <w:rsid w:val="00AC6104"/>
    <w:rsid w:val="00AC63AC"/>
    <w:rsid w:val="00AC6EC2"/>
    <w:rsid w:val="00AC6FBC"/>
    <w:rsid w:val="00AC6FC6"/>
    <w:rsid w:val="00AD0265"/>
    <w:rsid w:val="00AD047A"/>
    <w:rsid w:val="00AD0DE9"/>
    <w:rsid w:val="00AD13C0"/>
    <w:rsid w:val="00AD1F3E"/>
    <w:rsid w:val="00AD2036"/>
    <w:rsid w:val="00AD22E3"/>
    <w:rsid w:val="00AD242B"/>
    <w:rsid w:val="00AD2971"/>
    <w:rsid w:val="00AD4439"/>
    <w:rsid w:val="00AD5FE2"/>
    <w:rsid w:val="00AD76F2"/>
    <w:rsid w:val="00AD7D03"/>
    <w:rsid w:val="00AE1224"/>
    <w:rsid w:val="00AE12C5"/>
    <w:rsid w:val="00AE18A3"/>
    <w:rsid w:val="00AE1DBB"/>
    <w:rsid w:val="00AE3505"/>
    <w:rsid w:val="00AE3756"/>
    <w:rsid w:val="00AE3A4B"/>
    <w:rsid w:val="00AE3A63"/>
    <w:rsid w:val="00AE4572"/>
    <w:rsid w:val="00AE4755"/>
    <w:rsid w:val="00AE53FF"/>
    <w:rsid w:val="00AE5416"/>
    <w:rsid w:val="00AE5435"/>
    <w:rsid w:val="00AE5C7D"/>
    <w:rsid w:val="00AE645C"/>
    <w:rsid w:val="00AE749F"/>
    <w:rsid w:val="00AE7DED"/>
    <w:rsid w:val="00AF10FA"/>
    <w:rsid w:val="00AF1DBB"/>
    <w:rsid w:val="00AF2255"/>
    <w:rsid w:val="00AF2918"/>
    <w:rsid w:val="00AF34E3"/>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D0F"/>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C20"/>
    <w:rsid w:val="00B14E56"/>
    <w:rsid w:val="00B16238"/>
    <w:rsid w:val="00B168B5"/>
    <w:rsid w:val="00B173B2"/>
    <w:rsid w:val="00B20164"/>
    <w:rsid w:val="00B202C7"/>
    <w:rsid w:val="00B203F3"/>
    <w:rsid w:val="00B2101D"/>
    <w:rsid w:val="00B210D6"/>
    <w:rsid w:val="00B21628"/>
    <w:rsid w:val="00B23939"/>
    <w:rsid w:val="00B23F81"/>
    <w:rsid w:val="00B23F8B"/>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B3"/>
    <w:rsid w:val="00B31645"/>
    <w:rsid w:val="00B3297D"/>
    <w:rsid w:val="00B32AAE"/>
    <w:rsid w:val="00B32E8B"/>
    <w:rsid w:val="00B339BC"/>
    <w:rsid w:val="00B33D65"/>
    <w:rsid w:val="00B33EA5"/>
    <w:rsid w:val="00B33F5C"/>
    <w:rsid w:val="00B340AB"/>
    <w:rsid w:val="00B34514"/>
    <w:rsid w:val="00B34550"/>
    <w:rsid w:val="00B34ED7"/>
    <w:rsid w:val="00B34F46"/>
    <w:rsid w:val="00B35482"/>
    <w:rsid w:val="00B35F29"/>
    <w:rsid w:val="00B35F95"/>
    <w:rsid w:val="00B36B18"/>
    <w:rsid w:val="00B36C69"/>
    <w:rsid w:val="00B36D81"/>
    <w:rsid w:val="00B3755C"/>
    <w:rsid w:val="00B37837"/>
    <w:rsid w:val="00B37938"/>
    <w:rsid w:val="00B379BC"/>
    <w:rsid w:val="00B37D7D"/>
    <w:rsid w:val="00B37F7E"/>
    <w:rsid w:val="00B40375"/>
    <w:rsid w:val="00B412BD"/>
    <w:rsid w:val="00B419E4"/>
    <w:rsid w:val="00B41C6A"/>
    <w:rsid w:val="00B42043"/>
    <w:rsid w:val="00B432A0"/>
    <w:rsid w:val="00B44753"/>
    <w:rsid w:val="00B45088"/>
    <w:rsid w:val="00B45473"/>
    <w:rsid w:val="00B457B8"/>
    <w:rsid w:val="00B45F25"/>
    <w:rsid w:val="00B462A7"/>
    <w:rsid w:val="00B4738B"/>
    <w:rsid w:val="00B476AF"/>
    <w:rsid w:val="00B4772D"/>
    <w:rsid w:val="00B47CC4"/>
    <w:rsid w:val="00B5124B"/>
    <w:rsid w:val="00B517F7"/>
    <w:rsid w:val="00B518E5"/>
    <w:rsid w:val="00B51AE9"/>
    <w:rsid w:val="00B51EBF"/>
    <w:rsid w:val="00B52AFC"/>
    <w:rsid w:val="00B52B41"/>
    <w:rsid w:val="00B52C97"/>
    <w:rsid w:val="00B52EFE"/>
    <w:rsid w:val="00B535A3"/>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1D2F"/>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967"/>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DF"/>
    <w:rsid w:val="00B81983"/>
    <w:rsid w:val="00B81FBB"/>
    <w:rsid w:val="00B823AE"/>
    <w:rsid w:val="00B827FD"/>
    <w:rsid w:val="00B837C2"/>
    <w:rsid w:val="00B84851"/>
    <w:rsid w:val="00B8533F"/>
    <w:rsid w:val="00B85414"/>
    <w:rsid w:val="00B863A8"/>
    <w:rsid w:val="00B8706B"/>
    <w:rsid w:val="00B8772A"/>
    <w:rsid w:val="00B902B9"/>
    <w:rsid w:val="00B9049B"/>
    <w:rsid w:val="00B90708"/>
    <w:rsid w:val="00B90A68"/>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1CB"/>
    <w:rsid w:val="00B96C22"/>
    <w:rsid w:val="00B972D3"/>
    <w:rsid w:val="00B97C29"/>
    <w:rsid w:val="00BA0098"/>
    <w:rsid w:val="00BA036D"/>
    <w:rsid w:val="00BA0965"/>
    <w:rsid w:val="00BA1705"/>
    <w:rsid w:val="00BA2132"/>
    <w:rsid w:val="00BA22D3"/>
    <w:rsid w:val="00BA2524"/>
    <w:rsid w:val="00BA3049"/>
    <w:rsid w:val="00BA3224"/>
    <w:rsid w:val="00BA4295"/>
    <w:rsid w:val="00BA456F"/>
    <w:rsid w:val="00BA493D"/>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1AC"/>
    <w:rsid w:val="00BB230F"/>
    <w:rsid w:val="00BB2496"/>
    <w:rsid w:val="00BB2765"/>
    <w:rsid w:val="00BB3136"/>
    <w:rsid w:val="00BB3497"/>
    <w:rsid w:val="00BB3940"/>
    <w:rsid w:val="00BB4389"/>
    <w:rsid w:val="00BB5587"/>
    <w:rsid w:val="00BB5F6F"/>
    <w:rsid w:val="00BB611F"/>
    <w:rsid w:val="00BB616F"/>
    <w:rsid w:val="00BB61BE"/>
    <w:rsid w:val="00BB64A9"/>
    <w:rsid w:val="00BB6B61"/>
    <w:rsid w:val="00BB7191"/>
    <w:rsid w:val="00BB76D3"/>
    <w:rsid w:val="00BB7FBE"/>
    <w:rsid w:val="00BC0922"/>
    <w:rsid w:val="00BC1712"/>
    <w:rsid w:val="00BC19AD"/>
    <w:rsid w:val="00BC1B26"/>
    <w:rsid w:val="00BC1F08"/>
    <w:rsid w:val="00BC22AB"/>
    <w:rsid w:val="00BC278B"/>
    <w:rsid w:val="00BC2797"/>
    <w:rsid w:val="00BC2DF0"/>
    <w:rsid w:val="00BC2F58"/>
    <w:rsid w:val="00BC4189"/>
    <w:rsid w:val="00BC4227"/>
    <w:rsid w:val="00BC4340"/>
    <w:rsid w:val="00BC4952"/>
    <w:rsid w:val="00BC54CD"/>
    <w:rsid w:val="00BC56F5"/>
    <w:rsid w:val="00BC615D"/>
    <w:rsid w:val="00BC6BE0"/>
    <w:rsid w:val="00BC6CD8"/>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315"/>
    <w:rsid w:val="00BE05F0"/>
    <w:rsid w:val="00BE08D5"/>
    <w:rsid w:val="00BE091A"/>
    <w:rsid w:val="00BE09C0"/>
    <w:rsid w:val="00BE0D73"/>
    <w:rsid w:val="00BE137E"/>
    <w:rsid w:val="00BE1772"/>
    <w:rsid w:val="00BE1DEB"/>
    <w:rsid w:val="00BE2903"/>
    <w:rsid w:val="00BE2E8B"/>
    <w:rsid w:val="00BE318A"/>
    <w:rsid w:val="00BE35DA"/>
    <w:rsid w:val="00BE44F2"/>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180F"/>
    <w:rsid w:val="00C020EE"/>
    <w:rsid w:val="00C0247E"/>
    <w:rsid w:val="00C02A99"/>
    <w:rsid w:val="00C03F48"/>
    <w:rsid w:val="00C03F51"/>
    <w:rsid w:val="00C03F9E"/>
    <w:rsid w:val="00C0422A"/>
    <w:rsid w:val="00C05C5B"/>
    <w:rsid w:val="00C05DDE"/>
    <w:rsid w:val="00C0648F"/>
    <w:rsid w:val="00C06812"/>
    <w:rsid w:val="00C10910"/>
    <w:rsid w:val="00C10CC7"/>
    <w:rsid w:val="00C1112B"/>
    <w:rsid w:val="00C111ED"/>
    <w:rsid w:val="00C11CD0"/>
    <w:rsid w:val="00C11DF8"/>
    <w:rsid w:val="00C11F38"/>
    <w:rsid w:val="00C1293E"/>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1875"/>
    <w:rsid w:val="00C21B5C"/>
    <w:rsid w:val="00C21CFB"/>
    <w:rsid w:val="00C21F45"/>
    <w:rsid w:val="00C2265F"/>
    <w:rsid w:val="00C22916"/>
    <w:rsid w:val="00C229F8"/>
    <w:rsid w:val="00C22DD5"/>
    <w:rsid w:val="00C232DB"/>
    <w:rsid w:val="00C2356F"/>
    <w:rsid w:val="00C2369A"/>
    <w:rsid w:val="00C25365"/>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4C7"/>
    <w:rsid w:val="00C4396F"/>
    <w:rsid w:val="00C439B8"/>
    <w:rsid w:val="00C445C2"/>
    <w:rsid w:val="00C446B0"/>
    <w:rsid w:val="00C45B88"/>
    <w:rsid w:val="00C461F2"/>
    <w:rsid w:val="00C46492"/>
    <w:rsid w:val="00C46F61"/>
    <w:rsid w:val="00C47598"/>
    <w:rsid w:val="00C47BB2"/>
    <w:rsid w:val="00C47CC5"/>
    <w:rsid w:val="00C5014C"/>
    <w:rsid w:val="00C50328"/>
    <w:rsid w:val="00C50955"/>
    <w:rsid w:val="00C50A0D"/>
    <w:rsid w:val="00C50F0D"/>
    <w:rsid w:val="00C51A32"/>
    <w:rsid w:val="00C51C28"/>
    <w:rsid w:val="00C528C5"/>
    <w:rsid w:val="00C52DB8"/>
    <w:rsid w:val="00C53456"/>
    <w:rsid w:val="00C5397B"/>
    <w:rsid w:val="00C53E6D"/>
    <w:rsid w:val="00C54A67"/>
    <w:rsid w:val="00C54CD6"/>
    <w:rsid w:val="00C55CCA"/>
    <w:rsid w:val="00C55E36"/>
    <w:rsid w:val="00C55EA7"/>
    <w:rsid w:val="00C60425"/>
    <w:rsid w:val="00C60C2D"/>
    <w:rsid w:val="00C6162E"/>
    <w:rsid w:val="00C61E0E"/>
    <w:rsid w:val="00C62E53"/>
    <w:rsid w:val="00C62E87"/>
    <w:rsid w:val="00C62FB0"/>
    <w:rsid w:val="00C63E23"/>
    <w:rsid w:val="00C65399"/>
    <w:rsid w:val="00C65917"/>
    <w:rsid w:val="00C671D2"/>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4084"/>
    <w:rsid w:val="00C8462C"/>
    <w:rsid w:val="00C8471E"/>
    <w:rsid w:val="00C84955"/>
    <w:rsid w:val="00C84A39"/>
    <w:rsid w:val="00C85FED"/>
    <w:rsid w:val="00C86467"/>
    <w:rsid w:val="00C87199"/>
    <w:rsid w:val="00C90A32"/>
    <w:rsid w:val="00C912FD"/>
    <w:rsid w:val="00C91A3F"/>
    <w:rsid w:val="00C92316"/>
    <w:rsid w:val="00C92547"/>
    <w:rsid w:val="00C926FD"/>
    <w:rsid w:val="00C941A8"/>
    <w:rsid w:val="00C95C72"/>
    <w:rsid w:val="00C95FE9"/>
    <w:rsid w:val="00C962B5"/>
    <w:rsid w:val="00C96B86"/>
    <w:rsid w:val="00C971F9"/>
    <w:rsid w:val="00C97254"/>
    <w:rsid w:val="00C97DF7"/>
    <w:rsid w:val="00CA0AEE"/>
    <w:rsid w:val="00CA142B"/>
    <w:rsid w:val="00CA14C9"/>
    <w:rsid w:val="00CA1A6A"/>
    <w:rsid w:val="00CA20A3"/>
    <w:rsid w:val="00CA236E"/>
    <w:rsid w:val="00CA24FB"/>
    <w:rsid w:val="00CA27D6"/>
    <w:rsid w:val="00CA2D5B"/>
    <w:rsid w:val="00CA3B64"/>
    <w:rsid w:val="00CA6108"/>
    <w:rsid w:val="00CA64D5"/>
    <w:rsid w:val="00CA66DA"/>
    <w:rsid w:val="00CA7A20"/>
    <w:rsid w:val="00CB1877"/>
    <w:rsid w:val="00CB1AAC"/>
    <w:rsid w:val="00CB21E2"/>
    <w:rsid w:val="00CB2326"/>
    <w:rsid w:val="00CB3192"/>
    <w:rsid w:val="00CB3201"/>
    <w:rsid w:val="00CB3415"/>
    <w:rsid w:val="00CB360D"/>
    <w:rsid w:val="00CB3785"/>
    <w:rsid w:val="00CB3A41"/>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E6E"/>
    <w:rsid w:val="00CC1F0F"/>
    <w:rsid w:val="00CC2759"/>
    <w:rsid w:val="00CC2F44"/>
    <w:rsid w:val="00CC356D"/>
    <w:rsid w:val="00CC3FEB"/>
    <w:rsid w:val="00CC469A"/>
    <w:rsid w:val="00CC52D2"/>
    <w:rsid w:val="00CC5719"/>
    <w:rsid w:val="00CC6F87"/>
    <w:rsid w:val="00CC7262"/>
    <w:rsid w:val="00CC7A24"/>
    <w:rsid w:val="00CC7DFE"/>
    <w:rsid w:val="00CD0040"/>
    <w:rsid w:val="00CD0744"/>
    <w:rsid w:val="00CD0EF3"/>
    <w:rsid w:val="00CD109D"/>
    <w:rsid w:val="00CD1E9D"/>
    <w:rsid w:val="00CD243C"/>
    <w:rsid w:val="00CD2A30"/>
    <w:rsid w:val="00CD2D54"/>
    <w:rsid w:val="00CD4041"/>
    <w:rsid w:val="00CD4565"/>
    <w:rsid w:val="00CD461B"/>
    <w:rsid w:val="00CD4B0C"/>
    <w:rsid w:val="00CD5288"/>
    <w:rsid w:val="00CD57BE"/>
    <w:rsid w:val="00CD6672"/>
    <w:rsid w:val="00CD66E6"/>
    <w:rsid w:val="00CD6ABB"/>
    <w:rsid w:val="00CD79E5"/>
    <w:rsid w:val="00CD7AB9"/>
    <w:rsid w:val="00CE158F"/>
    <w:rsid w:val="00CE1872"/>
    <w:rsid w:val="00CE1983"/>
    <w:rsid w:val="00CE2661"/>
    <w:rsid w:val="00CE2909"/>
    <w:rsid w:val="00CE2C36"/>
    <w:rsid w:val="00CE350A"/>
    <w:rsid w:val="00CE3E59"/>
    <w:rsid w:val="00CE417B"/>
    <w:rsid w:val="00CE5352"/>
    <w:rsid w:val="00CE53E5"/>
    <w:rsid w:val="00CE5813"/>
    <w:rsid w:val="00CE5A1B"/>
    <w:rsid w:val="00CE5C7C"/>
    <w:rsid w:val="00CE5CF2"/>
    <w:rsid w:val="00CE5D94"/>
    <w:rsid w:val="00CE6713"/>
    <w:rsid w:val="00CE71E9"/>
    <w:rsid w:val="00CE7B1F"/>
    <w:rsid w:val="00CE7F9D"/>
    <w:rsid w:val="00CF0DEC"/>
    <w:rsid w:val="00CF126F"/>
    <w:rsid w:val="00CF2572"/>
    <w:rsid w:val="00CF25A1"/>
    <w:rsid w:val="00CF2BA1"/>
    <w:rsid w:val="00CF2EA9"/>
    <w:rsid w:val="00CF2FFE"/>
    <w:rsid w:val="00CF3124"/>
    <w:rsid w:val="00CF3ECF"/>
    <w:rsid w:val="00CF40BE"/>
    <w:rsid w:val="00CF45F1"/>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476"/>
    <w:rsid w:val="00D06535"/>
    <w:rsid w:val="00D065C2"/>
    <w:rsid w:val="00D06995"/>
    <w:rsid w:val="00D070BF"/>
    <w:rsid w:val="00D07B0D"/>
    <w:rsid w:val="00D10E20"/>
    <w:rsid w:val="00D1160E"/>
    <w:rsid w:val="00D12C10"/>
    <w:rsid w:val="00D1305C"/>
    <w:rsid w:val="00D13087"/>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E0C"/>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B88"/>
    <w:rsid w:val="00D34138"/>
    <w:rsid w:val="00D341F3"/>
    <w:rsid w:val="00D34548"/>
    <w:rsid w:val="00D34914"/>
    <w:rsid w:val="00D36606"/>
    <w:rsid w:val="00D36816"/>
    <w:rsid w:val="00D36CD7"/>
    <w:rsid w:val="00D36ED9"/>
    <w:rsid w:val="00D37A37"/>
    <w:rsid w:val="00D4101D"/>
    <w:rsid w:val="00D4128C"/>
    <w:rsid w:val="00D41AC6"/>
    <w:rsid w:val="00D42AFB"/>
    <w:rsid w:val="00D4343E"/>
    <w:rsid w:val="00D43511"/>
    <w:rsid w:val="00D4404B"/>
    <w:rsid w:val="00D4411B"/>
    <w:rsid w:val="00D44ABA"/>
    <w:rsid w:val="00D44EC6"/>
    <w:rsid w:val="00D45EB6"/>
    <w:rsid w:val="00D4638E"/>
    <w:rsid w:val="00D46D18"/>
    <w:rsid w:val="00D4724C"/>
    <w:rsid w:val="00D47E56"/>
    <w:rsid w:val="00D50161"/>
    <w:rsid w:val="00D501D3"/>
    <w:rsid w:val="00D50378"/>
    <w:rsid w:val="00D507DF"/>
    <w:rsid w:val="00D5130A"/>
    <w:rsid w:val="00D51533"/>
    <w:rsid w:val="00D51769"/>
    <w:rsid w:val="00D51F85"/>
    <w:rsid w:val="00D522D8"/>
    <w:rsid w:val="00D53A98"/>
    <w:rsid w:val="00D53F6E"/>
    <w:rsid w:val="00D54174"/>
    <w:rsid w:val="00D548CF"/>
    <w:rsid w:val="00D5491C"/>
    <w:rsid w:val="00D54CCF"/>
    <w:rsid w:val="00D554E8"/>
    <w:rsid w:val="00D55E12"/>
    <w:rsid w:val="00D5657D"/>
    <w:rsid w:val="00D5704D"/>
    <w:rsid w:val="00D5748E"/>
    <w:rsid w:val="00D577BB"/>
    <w:rsid w:val="00D60B39"/>
    <w:rsid w:val="00D610C4"/>
    <w:rsid w:val="00D612A9"/>
    <w:rsid w:val="00D61309"/>
    <w:rsid w:val="00D61A41"/>
    <w:rsid w:val="00D61ABF"/>
    <w:rsid w:val="00D61CE2"/>
    <w:rsid w:val="00D61E63"/>
    <w:rsid w:val="00D6201F"/>
    <w:rsid w:val="00D63253"/>
    <w:rsid w:val="00D636BE"/>
    <w:rsid w:val="00D6411E"/>
    <w:rsid w:val="00D64482"/>
    <w:rsid w:val="00D64979"/>
    <w:rsid w:val="00D64A0C"/>
    <w:rsid w:val="00D65C71"/>
    <w:rsid w:val="00D65DCC"/>
    <w:rsid w:val="00D66935"/>
    <w:rsid w:val="00D66C59"/>
    <w:rsid w:val="00D67313"/>
    <w:rsid w:val="00D702CA"/>
    <w:rsid w:val="00D70636"/>
    <w:rsid w:val="00D71230"/>
    <w:rsid w:val="00D735D0"/>
    <w:rsid w:val="00D738D2"/>
    <w:rsid w:val="00D74118"/>
    <w:rsid w:val="00D74693"/>
    <w:rsid w:val="00D74696"/>
    <w:rsid w:val="00D75688"/>
    <w:rsid w:val="00D7589B"/>
    <w:rsid w:val="00D760A2"/>
    <w:rsid w:val="00D76A64"/>
    <w:rsid w:val="00D77315"/>
    <w:rsid w:val="00D77465"/>
    <w:rsid w:val="00D77D3C"/>
    <w:rsid w:val="00D80021"/>
    <w:rsid w:val="00D807E5"/>
    <w:rsid w:val="00D80803"/>
    <w:rsid w:val="00D833BE"/>
    <w:rsid w:val="00D84C22"/>
    <w:rsid w:val="00D8562F"/>
    <w:rsid w:val="00D858D9"/>
    <w:rsid w:val="00D85B15"/>
    <w:rsid w:val="00D8629F"/>
    <w:rsid w:val="00D8724C"/>
    <w:rsid w:val="00D8796D"/>
    <w:rsid w:val="00D87E37"/>
    <w:rsid w:val="00D90280"/>
    <w:rsid w:val="00D90A85"/>
    <w:rsid w:val="00D92936"/>
    <w:rsid w:val="00D929A3"/>
    <w:rsid w:val="00D93004"/>
    <w:rsid w:val="00D930C0"/>
    <w:rsid w:val="00D93711"/>
    <w:rsid w:val="00D938C1"/>
    <w:rsid w:val="00D942C4"/>
    <w:rsid w:val="00D94901"/>
    <w:rsid w:val="00D95413"/>
    <w:rsid w:val="00D963A9"/>
    <w:rsid w:val="00D96479"/>
    <w:rsid w:val="00D964FA"/>
    <w:rsid w:val="00D96D2A"/>
    <w:rsid w:val="00D96F2A"/>
    <w:rsid w:val="00D97571"/>
    <w:rsid w:val="00D97A50"/>
    <w:rsid w:val="00DA05BF"/>
    <w:rsid w:val="00DA0C2C"/>
    <w:rsid w:val="00DA193F"/>
    <w:rsid w:val="00DA1B0B"/>
    <w:rsid w:val="00DA2589"/>
    <w:rsid w:val="00DA29C7"/>
    <w:rsid w:val="00DA2AF8"/>
    <w:rsid w:val="00DA2C76"/>
    <w:rsid w:val="00DA2CA3"/>
    <w:rsid w:val="00DA386A"/>
    <w:rsid w:val="00DA466E"/>
    <w:rsid w:val="00DA47A8"/>
    <w:rsid w:val="00DA524D"/>
    <w:rsid w:val="00DA7D61"/>
    <w:rsid w:val="00DB0BB5"/>
    <w:rsid w:val="00DB14DD"/>
    <w:rsid w:val="00DB1890"/>
    <w:rsid w:val="00DB1D21"/>
    <w:rsid w:val="00DB1F2C"/>
    <w:rsid w:val="00DB203C"/>
    <w:rsid w:val="00DB2897"/>
    <w:rsid w:val="00DB2E73"/>
    <w:rsid w:val="00DB3592"/>
    <w:rsid w:val="00DB47E5"/>
    <w:rsid w:val="00DB485B"/>
    <w:rsid w:val="00DB4C93"/>
    <w:rsid w:val="00DB5421"/>
    <w:rsid w:val="00DB5F2D"/>
    <w:rsid w:val="00DB64F4"/>
    <w:rsid w:val="00DB7C3F"/>
    <w:rsid w:val="00DC0172"/>
    <w:rsid w:val="00DC01C9"/>
    <w:rsid w:val="00DC039D"/>
    <w:rsid w:val="00DC1496"/>
    <w:rsid w:val="00DC198B"/>
    <w:rsid w:val="00DC1993"/>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D0482"/>
    <w:rsid w:val="00DD0533"/>
    <w:rsid w:val="00DD1537"/>
    <w:rsid w:val="00DD2A23"/>
    <w:rsid w:val="00DD369A"/>
    <w:rsid w:val="00DD3A14"/>
    <w:rsid w:val="00DD46E9"/>
    <w:rsid w:val="00DD4EF1"/>
    <w:rsid w:val="00DD52BE"/>
    <w:rsid w:val="00DD740A"/>
    <w:rsid w:val="00DD77DD"/>
    <w:rsid w:val="00DD7F26"/>
    <w:rsid w:val="00DE0175"/>
    <w:rsid w:val="00DE0D00"/>
    <w:rsid w:val="00DE0D18"/>
    <w:rsid w:val="00DE1208"/>
    <w:rsid w:val="00DE16CD"/>
    <w:rsid w:val="00DE220D"/>
    <w:rsid w:val="00DE2803"/>
    <w:rsid w:val="00DE3F0E"/>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8C0"/>
    <w:rsid w:val="00DF73BB"/>
    <w:rsid w:val="00DF7546"/>
    <w:rsid w:val="00DF7650"/>
    <w:rsid w:val="00DF791C"/>
    <w:rsid w:val="00DF7F5A"/>
    <w:rsid w:val="00E00303"/>
    <w:rsid w:val="00E00332"/>
    <w:rsid w:val="00E0073A"/>
    <w:rsid w:val="00E008BA"/>
    <w:rsid w:val="00E00EBC"/>
    <w:rsid w:val="00E00FFD"/>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771"/>
    <w:rsid w:val="00E0799E"/>
    <w:rsid w:val="00E07B7D"/>
    <w:rsid w:val="00E07DB8"/>
    <w:rsid w:val="00E1050F"/>
    <w:rsid w:val="00E11290"/>
    <w:rsid w:val="00E113B7"/>
    <w:rsid w:val="00E114C5"/>
    <w:rsid w:val="00E12316"/>
    <w:rsid w:val="00E1277F"/>
    <w:rsid w:val="00E12E73"/>
    <w:rsid w:val="00E136D8"/>
    <w:rsid w:val="00E139D5"/>
    <w:rsid w:val="00E14042"/>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A53"/>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E5"/>
    <w:rsid w:val="00E42730"/>
    <w:rsid w:val="00E43060"/>
    <w:rsid w:val="00E4363A"/>
    <w:rsid w:val="00E440D0"/>
    <w:rsid w:val="00E45AB1"/>
    <w:rsid w:val="00E45B52"/>
    <w:rsid w:val="00E45C81"/>
    <w:rsid w:val="00E46268"/>
    <w:rsid w:val="00E462F2"/>
    <w:rsid w:val="00E468E6"/>
    <w:rsid w:val="00E46C51"/>
    <w:rsid w:val="00E46CC9"/>
    <w:rsid w:val="00E5005B"/>
    <w:rsid w:val="00E50255"/>
    <w:rsid w:val="00E50772"/>
    <w:rsid w:val="00E50D89"/>
    <w:rsid w:val="00E528F9"/>
    <w:rsid w:val="00E53522"/>
    <w:rsid w:val="00E545FA"/>
    <w:rsid w:val="00E546E8"/>
    <w:rsid w:val="00E5496E"/>
    <w:rsid w:val="00E5548F"/>
    <w:rsid w:val="00E55854"/>
    <w:rsid w:val="00E55BA5"/>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38D"/>
    <w:rsid w:val="00E7273B"/>
    <w:rsid w:val="00E72B6E"/>
    <w:rsid w:val="00E742F4"/>
    <w:rsid w:val="00E74B6D"/>
    <w:rsid w:val="00E74BE2"/>
    <w:rsid w:val="00E75976"/>
    <w:rsid w:val="00E75E5C"/>
    <w:rsid w:val="00E760FF"/>
    <w:rsid w:val="00E76384"/>
    <w:rsid w:val="00E775E3"/>
    <w:rsid w:val="00E77A45"/>
    <w:rsid w:val="00E80693"/>
    <w:rsid w:val="00E812F5"/>
    <w:rsid w:val="00E8154B"/>
    <w:rsid w:val="00E82968"/>
    <w:rsid w:val="00E8357D"/>
    <w:rsid w:val="00E8373C"/>
    <w:rsid w:val="00E83967"/>
    <w:rsid w:val="00E839AD"/>
    <w:rsid w:val="00E83FCE"/>
    <w:rsid w:val="00E84570"/>
    <w:rsid w:val="00E846CA"/>
    <w:rsid w:val="00E8487A"/>
    <w:rsid w:val="00E85726"/>
    <w:rsid w:val="00E85DA7"/>
    <w:rsid w:val="00E85E2B"/>
    <w:rsid w:val="00E872A7"/>
    <w:rsid w:val="00E878CC"/>
    <w:rsid w:val="00E87A7D"/>
    <w:rsid w:val="00E87EAD"/>
    <w:rsid w:val="00E901AB"/>
    <w:rsid w:val="00E90AF8"/>
    <w:rsid w:val="00E923FD"/>
    <w:rsid w:val="00E924F7"/>
    <w:rsid w:val="00E9292A"/>
    <w:rsid w:val="00E94687"/>
    <w:rsid w:val="00E95DD9"/>
    <w:rsid w:val="00E96341"/>
    <w:rsid w:val="00E9647F"/>
    <w:rsid w:val="00E9667F"/>
    <w:rsid w:val="00E967EA"/>
    <w:rsid w:val="00E96CB9"/>
    <w:rsid w:val="00E9721B"/>
    <w:rsid w:val="00E97299"/>
    <w:rsid w:val="00E97C21"/>
    <w:rsid w:val="00EA05D9"/>
    <w:rsid w:val="00EA1521"/>
    <w:rsid w:val="00EA16C4"/>
    <w:rsid w:val="00EA19E9"/>
    <w:rsid w:val="00EA2418"/>
    <w:rsid w:val="00EA2443"/>
    <w:rsid w:val="00EA24A3"/>
    <w:rsid w:val="00EA3333"/>
    <w:rsid w:val="00EA369D"/>
    <w:rsid w:val="00EA3B6D"/>
    <w:rsid w:val="00EA3EF5"/>
    <w:rsid w:val="00EA411E"/>
    <w:rsid w:val="00EA4C4D"/>
    <w:rsid w:val="00EA539E"/>
    <w:rsid w:val="00EA641F"/>
    <w:rsid w:val="00EA64F1"/>
    <w:rsid w:val="00EA670C"/>
    <w:rsid w:val="00EA6A5A"/>
    <w:rsid w:val="00EA714D"/>
    <w:rsid w:val="00EA7386"/>
    <w:rsid w:val="00EB01C3"/>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5199"/>
    <w:rsid w:val="00EC6827"/>
    <w:rsid w:val="00EC6D38"/>
    <w:rsid w:val="00EC7F14"/>
    <w:rsid w:val="00EC7FC4"/>
    <w:rsid w:val="00ED0190"/>
    <w:rsid w:val="00ED1750"/>
    <w:rsid w:val="00ED2B2B"/>
    <w:rsid w:val="00ED2EBD"/>
    <w:rsid w:val="00ED3078"/>
    <w:rsid w:val="00ED3187"/>
    <w:rsid w:val="00ED35A7"/>
    <w:rsid w:val="00ED3B24"/>
    <w:rsid w:val="00ED3BB6"/>
    <w:rsid w:val="00ED415E"/>
    <w:rsid w:val="00ED450E"/>
    <w:rsid w:val="00ED473B"/>
    <w:rsid w:val="00ED4969"/>
    <w:rsid w:val="00ED56D3"/>
    <w:rsid w:val="00ED7764"/>
    <w:rsid w:val="00ED7770"/>
    <w:rsid w:val="00ED78E4"/>
    <w:rsid w:val="00EE1043"/>
    <w:rsid w:val="00EE1A88"/>
    <w:rsid w:val="00EE1CA1"/>
    <w:rsid w:val="00EE220A"/>
    <w:rsid w:val="00EE2448"/>
    <w:rsid w:val="00EE249B"/>
    <w:rsid w:val="00EE2853"/>
    <w:rsid w:val="00EE3012"/>
    <w:rsid w:val="00EE352A"/>
    <w:rsid w:val="00EE4A0C"/>
    <w:rsid w:val="00EE5F9E"/>
    <w:rsid w:val="00EE627B"/>
    <w:rsid w:val="00EE7A5E"/>
    <w:rsid w:val="00EF0685"/>
    <w:rsid w:val="00EF0DE4"/>
    <w:rsid w:val="00EF16CA"/>
    <w:rsid w:val="00EF1C9B"/>
    <w:rsid w:val="00EF26BD"/>
    <w:rsid w:val="00EF2B66"/>
    <w:rsid w:val="00EF3A45"/>
    <w:rsid w:val="00EF4033"/>
    <w:rsid w:val="00EF4A41"/>
    <w:rsid w:val="00EF5D36"/>
    <w:rsid w:val="00EF5F34"/>
    <w:rsid w:val="00EF66FC"/>
    <w:rsid w:val="00EF6B68"/>
    <w:rsid w:val="00EF72D1"/>
    <w:rsid w:val="00EF7936"/>
    <w:rsid w:val="00F00C01"/>
    <w:rsid w:val="00F0135B"/>
    <w:rsid w:val="00F01FD1"/>
    <w:rsid w:val="00F0247E"/>
    <w:rsid w:val="00F02E73"/>
    <w:rsid w:val="00F03088"/>
    <w:rsid w:val="00F03091"/>
    <w:rsid w:val="00F03789"/>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559"/>
    <w:rsid w:val="00F16672"/>
    <w:rsid w:val="00F16B28"/>
    <w:rsid w:val="00F16E77"/>
    <w:rsid w:val="00F16FDF"/>
    <w:rsid w:val="00F17672"/>
    <w:rsid w:val="00F179D0"/>
    <w:rsid w:val="00F17DA4"/>
    <w:rsid w:val="00F17DCE"/>
    <w:rsid w:val="00F21BE9"/>
    <w:rsid w:val="00F22750"/>
    <w:rsid w:val="00F23455"/>
    <w:rsid w:val="00F23A49"/>
    <w:rsid w:val="00F23CA1"/>
    <w:rsid w:val="00F2401A"/>
    <w:rsid w:val="00F24B19"/>
    <w:rsid w:val="00F257BB"/>
    <w:rsid w:val="00F26211"/>
    <w:rsid w:val="00F2646F"/>
    <w:rsid w:val="00F264A0"/>
    <w:rsid w:val="00F264E5"/>
    <w:rsid w:val="00F2696E"/>
    <w:rsid w:val="00F26ACF"/>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404A7"/>
    <w:rsid w:val="00F405C9"/>
    <w:rsid w:val="00F40A19"/>
    <w:rsid w:val="00F40C29"/>
    <w:rsid w:val="00F414CD"/>
    <w:rsid w:val="00F414F8"/>
    <w:rsid w:val="00F424DB"/>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4AD"/>
    <w:rsid w:val="00F53C9E"/>
    <w:rsid w:val="00F54824"/>
    <w:rsid w:val="00F54B1C"/>
    <w:rsid w:val="00F54B2F"/>
    <w:rsid w:val="00F54D09"/>
    <w:rsid w:val="00F55486"/>
    <w:rsid w:val="00F55B14"/>
    <w:rsid w:val="00F55D7D"/>
    <w:rsid w:val="00F566F6"/>
    <w:rsid w:val="00F56CE1"/>
    <w:rsid w:val="00F57031"/>
    <w:rsid w:val="00F57532"/>
    <w:rsid w:val="00F6003E"/>
    <w:rsid w:val="00F6038F"/>
    <w:rsid w:val="00F60839"/>
    <w:rsid w:val="00F6186F"/>
    <w:rsid w:val="00F61DD5"/>
    <w:rsid w:val="00F62833"/>
    <w:rsid w:val="00F62AE5"/>
    <w:rsid w:val="00F62B07"/>
    <w:rsid w:val="00F62D01"/>
    <w:rsid w:val="00F62EE5"/>
    <w:rsid w:val="00F63BB0"/>
    <w:rsid w:val="00F64C7D"/>
    <w:rsid w:val="00F66746"/>
    <w:rsid w:val="00F669C5"/>
    <w:rsid w:val="00F672FF"/>
    <w:rsid w:val="00F67C1B"/>
    <w:rsid w:val="00F67F40"/>
    <w:rsid w:val="00F70195"/>
    <w:rsid w:val="00F70BE0"/>
    <w:rsid w:val="00F70FC0"/>
    <w:rsid w:val="00F715E7"/>
    <w:rsid w:val="00F721E2"/>
    <w:rsid w:val="00F72602"/>
    <w:rsid w:val="00F72DEA"/>
    <w:rsid w:val="00F74752"/>
    <w:rsid w:val="00F74ABA"/>
    <w:rsid w:val="00F75340"/>
    <w:rsid w:val="00F75710"/>
    <w:rsid w:val="00F75739"/>
    <w:rsid w:val="00F75AC9"/>
    <w:rsid w:val="00F75C20"/>
    <w:rsid w:val="00F75ED1"/>
    <w:rsid w:val="00F76413"/>
    <w:rsid w:val="00F76F00"/>
    <w:rsid w:val="00F7731B"/>
    <w:rsid w:val="00F77814"/>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600C"/>
    <w:rsid w:val="00F863C1"/>
    <w:rsid w:val="00F86631"/>
    <w:rsid w:val="00F869B7"/>
    <w:rsid w:val="00F86E68"/>
    <w:rsid w:val="00F86EF5"/>
    <w:rsid w:val="00F875C4"/>
    <w:rsid w:val="00F876E5"/>
    <w:rsid w:val="00F87B9F"/>
    <w:rsid w:val="00F9002A"/>
    <w:rsid w:val="00F9005C"/>
    <w:rsid w:val="00F904AE"/>
    <w:rsid w:val="00F90826"/>
    <w:rsid w:val="00F91B2C"/>
    <w:rsid w:val="00F91CBA"/>
    <w:rsid w:val="00F91DF2"/>
    <w:rsid w:val="00F92513"/>
    <w:rsid w:val="00F925C6"/>
    <w:rsid w:val="00F9294C"/>
    <w:rsid w:val="00F92F98"/>
    <w:rsid w:val="00F93AEB"/>
    <w:rsid w:val="00F93DB1"/>
    <w:rsid w:val="00F94CD4"/>
    <w:rsid w:val="00F9506A"/>
    <w:rsid w:val="00F955CD"/>
    <w:rsid w:val="00F959F2"/>
    <w:rsid w:val="00F95B03"/>
    <w:rsid w:val="00F96026"/>
    <w:rsid w:val="00F96B57"/>
    <w:rsid w:val="00F97CE1"/>
    <w:rsid w:val="00FA0966"/>
    <w:rsid w:val="00FA1419"/>
    <w:rsid w:val="00FA1755"/>
    <w:rsid w:val="00FA18F2"/>
    <w:rsid w:val="00FA208B"/>
    <w:rsid w:val="00FA267A"/>
    <w:rsid w:val="00FA280A"/>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485"/>
    <w:rsid w:val="00FB5D74"/>
    <w:rsid w:val="00FB5F5C"/>
    <w:rsid w:val="00FB6220"/>
    <w:rsid w:val="00FB6981"/>
    <w:rsid w:val="00FB6D84"/>
    <w:rsid w:val="00FB7076"/>
    <w:rsid w:val="00FB7543"/>
    <w:rsid w:val="00FB75FC"/>
    <w:rsid w:val="00FC0936"/>
    <w:rsid w:val="00FC0BCA"/>
    <w:rsid w:val="00FC1093"/>
    <w:rsid w:val="00FC1673"/>
    <w:rsid w:val="00FC21CD"/>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D79C7"/>
    <w:rsid w:val="00FE0522"/>
    <w:rsid w:val="00FE0C74"/>
    <w:rsid w:val="00FE1050"/>
    <w:rsid w:val="00FE116B"/>
    <w:rsid w:val="00FE153D"/>
    <w:rsid w:val="00FE1DD3"/>
    <w:rsid w:val="00FE2700"/>
    <w:rsid w:val="00FE27F4"/>
    <w:rsid w:val="00FE3184"/>
    <w:rsid w:val="00FE374D"/>
    <w:rsid w:val="00FE3887"/>
    <w:rsid w:val="00FE3BFD"/>
    <w:rsid w:val="00FE41B2"/>
    <w:rsid w:val="00FE42BA"/>
    <w:rsid w:val="00FE5BBC"/>
    <w:rsid w:val="00FE5DEC"/>
    <w:rsid w:val="00FE6509"/>
    <w:rsid w:val="00FE6638"/>
    <w:rsid w:val="00FE69B0"/>
    <w:rsid w:val="00FE77ED"/>
    <w:rsid w:val="00FE7D6B"/>
    <w:rsid w:val="00FE7D6E"/>
    <w:rsid w:val="00FF1B0B"/>
    <w:rsid w:val="00FF1FBA"/>
    <w:rsid w:val="00FF2773"/>
    <w:rsid w:val="00FF2B42"/>
    <w:rsid w:val="00FF322C"/>
    <w:rsid w:val="00FF3EF8"/>
    <w:rsid w:val="00FF454E"/>
    <w:rsid w:val="00FF507F"/>
    <w:rsid w:val="00FF56C5"/>
    <w:rsid w:val="00FF5D4D"/>
    <w:rsid w:val="00FF634E"/>
    <w:rsid w:val="00FF649E"/>
    <w:rsid w:val="00FF6FE3"/>
    <w:rsid w:val="02A5B310"/>
    <w:rsid w:val="02DF427D"/>
    <w:rsid w:val="036F9FAF"/>
    <w:rsid w:val="05365EF4"/>
    <w:rsid w:val="055AB46E"/>
    <w:rsid w:val="05B482E3"/>
    <w:rsid w:val="05F78A27"/>
    <w:rsid w:val="060EA3DB"/>
    <w:rsid w:val="063653B2"/>
    <w:rsid w:val="06D22F55"/>
    <w:rsid w:val="06D3822F"/>
    <w:rsid w:val="07961D0F"/>
    <w:rsid w:val="07AA743C"/>
    <w:rsid w:val="0825C528"/>
    <w:rsid w:val="086DFFB6"/>
    <w:rsid w:val="0A09D017"/>
    <w:rsid w:val="0AB4EB49"/>
    <w:rsid w:val="0B47CF6B"/>
    <w:rsid w:val="0C72485D"/>
    <w:rsid w:val="0C9E538D"/>
    <w:rsid w:val="0CD8499C"/>
    <w:rsid w:val="0CEBB89C"/>
    <w:rsid w:val="0DA1B3F3"/>
    <w:rsid w:val="0DB0AC54"/>
    <w:rsid w:val="0F79B9D7"/>
    <w:rsid w:val="10116795"/>
    <w:rsid w:val="10E0D201"/>
    <w:rsid w:val="11041DAD"/>
    <w:rsid w:val="114D992C"/>
    <w:rsid w:val="127B5C56"/>
    <w:rsid w:val="13AB7CC6"/>
    <w:rsid w:val="15FB6522"/>
    <w:rsid w:val="165C66F7"/>
    <w:rsid w:val="16649FEF"/>
    <w:rsid w:val="17AC40D9"/>
    <w:rsid w:val="17AFA570"/>
    <w:rsid w:val="18457BE8"/>
    <w:rsid w:val="187314D3"/>
    <w:rsid w:val="18DBDE45"/>
    <w:rsid w:val="193305E4"/>
    <w:rsid w:val="1A0CC7BE"/>
    <w:rsid w:val="1AB5ADE8"/>
    <w:rsid w:val="1AECDB15"/>
    <w:rsid w:val="1B902881"/>
    <w:rsid w:val="1C3EC466"/>
    <w:rsid w:val="1C8CA1DF"/>
    <w:rsid w:val="1CD1DA3A"/>
    <w:rsid w:val="1D38DAFD"/>
    <w:rsid w:val="1DDB5796"/>
    <w:rsid w:val="1E4621FF"/>
    <w:rsid w:val="207ABE30"/>
    <w:rsid w:val="21D19061"/>
    <w:rsid w:val="21E662A0"/>
    <w:rsid w:val="223032E0"/>
    <w:rsid w:val="225CA34E"/>
    <w:rsid w:val="23272055"/>
    <w:rsid w:val="23ACB7B6"/>
    <w:rsid w:val="242F06C7"/>
    <w:rsid w:val="24DF3391"/>
    <w:rsid w:val="2537B27D"/>
    <w:rsid w:val="26112A78"/>
    <w:rsid w:val="2620DC63"/>
    <w:rsid w:val="265133E4"/>
    <w:rsid w:val="2657C157"/>
    <w:rsid w:val="26789B7A"/>
    <w:rsid w:val="279CBCDC"/>
    <w:rsid w:val="27D707DD"/>
    <w:rsid w:val="29F468E2"/>
    <w:rsid w:val="2A115A7D"/>
    <w:rsid w:val="2B4D64D2"/>
    <w:rsid w:val="2B7872A7"/>
    <w:rsid w:val="2E29257B"/>
    <w:rsid w:val="2E715A7F"/>
    <w:rsid w:val="2F33A853"/>
    <w:rsid w:val="300003B0"/>
    <w:rsid w:val="3003D639"/>
    <w:rsid w:val="3022A7F5"/>
    <w:rsid w:val="30CF78B4"/>
    <w:rsid w:val="319BD411"/>
    <w:rsid w:val="33411E3D"/>
    <w:rsid w:val="33DE28E1"/>
    <w:rsid w:val="34A1E81C"/>
    <w:rsid w:val="34D374D3"/>
    <w:rsid w:val="36EC78EE"/>
    <w:rsid w:val="36F4710C"/>
    <w:rsid w:val="37D5F4B7"/>
    <w:rsid w:val="390C2635"/>
    <w:rsid w:val="3920A23A"/>
    <w:rsid w:val="3AE9E302"/>
    <w:rsid w:val="3B9683F7"/>
    <w:rsid w:val="3BCB3C2E"/>
    <w:rsid w:val="3C0C13E5"/>
    <w:rsid w:val="3C156367"/>
    <w:rsid w:val="3CAB666A"/>
    <w:rsid w:val="3CAE2F37"/>
    <w:rsid w:val="3DCA5C25"/>
    <w:rsid w:val="3E47A1B8"/>
    <w:rsid w:val="3E49FF98"/>
    <w:rsid w:val="3E70B07D"/>
    <w:rsid w:val="3F295B5C"/>
    <w:rsid w:val="3FE5CFF9"/>
    <w:rsid w:val="40993BDC"/>
    <w:rsid w:val="411272C2"/>
    <w:rsid w:val="4284D176"/>
    <w:rsid w:val="42E0FEE6"/>
    <w:rsid w:val="446868FA"/>
    <w:rsid w:val="449EE389"/>
    <w:rsid w:val="44A8FB23"/>
    <w:rsid w:val="4638CD78"/>
    <w:rsid w:val="46579510"/>
    <w:rsid w:val="46CE8972"/>
    <w:rsid w:val="471E9E97"/>
    <w:rsid w:val="484339E3"/>
    <w:rsid w:val="48703D10"/>
    <w:rsid w:val="48C08A7A"/>
    <w:rsid w:val="48F67052"/>
    <w:rsid w:val="4AD3BACB"/>
    <w:rsid w:val="4B428375"/>
    <w:rsid w:val="4B8F2946"/>
    <w:rsid w:val="4D338AB3"/>
    <w:rsid w:val="4DE48696"/>
    <w:rsid w:val="4E973839"/>
    <w:rsid w:val="512C7C40"/>
    <w:rsid w:val="515AB37A"/>
    <w:rsid w:val="5189942C"/>
    <w:rsid w:val="528BB8F1"/>
    <w:rsid w:val="52A2B63B"/>
    <w:rsid w:val="52F683DB"/>
    <w:rsid w:val="532B3C12"/>
    <w:rsid w:val="5367F2AD"/>
    <w:rsid w:val="55FA4715"/>
    <w:rsid w:val="563B8DD8"/>
    <w:rsid w:val="5658C53A"/>
    <w:rsid w:val="569C1CFF"/>
    <w:rsid w:val="576A7C2D"/>
    <w:rsid w:val="57F5CAD1"/>
    <w:rsid w:val="583BAD14"/>
    <w:rsid w:val="58ED34F0"/>
    <w:rsid w:val="5B58F1E4"/>
    <w:rsid w:val="5CD15AEC"/>
    <w:rsid w:val="5D8C3719"/>
    <w:rsid w:val="5DDDFB96"/>
    <w:rsid w:val="5E1E1829"/>
    <w:rsid w:val="5EE1B42A"/>
    <w:rsid w:val="5F367264"/>
    <w:rsid w:val="607D848B"/>
    <w:rsid w:val="61981D74"/>
    <w:rsid w:val="61D6BAE2"/>
    <w:rsid w:val="633AA146"/>
    <w:rsid w:val="641D6D11"/>
    <w:rsid w:val="64D671A7"/>
    <w:rsid w:val="650E5BA4"/>
    <w:rsid w:val="668F78B3"/>
    <w:rsid w:val="67AF5CA0"/>
    <w:rsid w:val="68B102ED"/>
    <w:rsid w:val="6C4BB1CB"/>
    <w:rsid w:val="6CB288AC"/>
    <w:rsid w:val="6CB29864"/>
    <w:rsid w:val="6CDEAB8A"/>
    <w:rsid w:val="6D2212C1"/>
    <w:rsid w:val="6DAB702B"/>
    <w:rsid w:val="6E9858D8"/>
    <w:rsid w:val="6EA8BB6A"/>
    <w:rsid w:val="6EFA4BB6"/>
    <w:rsid w:val="6F16824D"/>
    <w:rsid w:val="6F179951"/>
    <w:rsid w:val="6F9619D1"/>
    <w:rsid w:val="70882569"/>
    <w:rsid w:val="71104140"/>
    <w:rsid w:val="712F5AB8"/>
    <w:rsid w:val="724B2FE2"/>
    <w:rsid w:val="746A7EB9"/>
    <w:rsid w:val="749958C6"/>
    <w:rsid w:val="74F482F7"/>
    <w:rsid w:val="759EF8DD"/>
    <w:rsid w:val="75AED98F"/>
    <w:rsid w:val="75F563BA"/>
    <w:rsid w:val="75FCB035"/>
    <w:rsid w:val="77392A14"/>
    <w:rsid w:val="77467F07"/>
    <w:rsid w:val="77E0AB9D"/>
    <w:rsid w:val="77F19E30"/>
    <w:rsid w:val="788D7F63"/>
    <w:rsid w:val="78F9E42E"/>
    <w:rsid w:val="79546C12"/>
    <w:rsid w:val="7A70CAD6"/>
    <w:rsid w:val="7B63C47B"/>
    <w:rsid w:val="7C19F02A"/>
    <w:rsid w:val="7D0285A2"/>
    <w:rsid w:val="7D377ED9"/>
    <w:rsid w:val="7FCBCB4B"/>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iPriority="9"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annotation text" w:uiPriority="99"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nhideWhenUsed="0"/>
    <w:lsdException w:name="Body Tex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qFormat="1"/>
    <w:lsdException w:name="FollowedHyperlink" w:uiPriority="99"/>
    <w:lsdException w:name="Strong" w:semiHidden="0" w:uiPriority="22" w:unhideWhenUsed="0"/>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iPriority="39"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qFormat/>
    <w:rsid w:val="00BF1A7F"/>
    <w:rPr>
      <w:color w:val="000080"/>
      <w:u w:val="single"/>
    </w:rPr>
  </w:style>
  <w:style w:type="paragraph" w:styleId="Citao">
    <w:name w:val="Quote"/>
    <w:aliases w:val="TCU,Citação AGU,NotaExplicativa"/>
    <w:basedOn w:val="Normal"/>
    <w:next w:val="Normal"/>
    <w:link w:val="Citao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D61A41"/>
    <w:pPr>
      <w:numPr>
        <w:numId w:val="1"/>
      </w:numPr>
      <w:tabs>
        <w:tab w:val="left" w:pos="0"/>
      </w:tabs>
      <w:spacing w:before="240" w:after="120" w:line="276" w:lineRule="auto"/>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D61A41"/>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41257D"/>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41257D"/>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E136D8"/>
    <w:pPr>
      <w:numPr>
        <w:ilvl w:val="3"/>
      </w:numPr>
      <w:ind w:left="567" w:firstLine="0"/>
    </w:pPr>
    <w:rPr>
      <w:color w:val="auto"/>
    </w:rPr>
  </w:style>
  <w:style w:type="paragraph" w:customStyle="1" w:styleId="Nivel5">
    <w:name w:val="Nivel 5"/>
    <w:basedOn w:val="Nivel4"/>
    <w:qFormat/>
    <w:rsid w:val="0041257D"/>
    <w:pPr>
      <w:numPr>
        <w:ilvl w:val="4"/>
      </w:numPr>
      <w:ind w:left="851" w:firstLine="0"/>
    </w:pPr>
  </w:style>
  <w:style w:type="character" w:customStyle="1" w:styleId="Nivel4Char">
    <w:name w:val="Nivel 4 Char"/>
    <w:basedOn w:val="Fontepargpadro"/>
    <w:link w:val="Nivel4"/>
    <w:rsid w:val="00E136D8"/>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41257D"/>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E136D8"/>
    <w:pPr>
      <w:spacing w:before="60" w:after="60" w:line="259" w:lineRule="auto"/>
      <w:ind w:left="0"/>
      <w:contextualSpacing w:val="0"/>
      <w:jc w:val="center"/>
    </w:pPr>
    <w:rPr>
      <w:rFonts w:ascii="Arial" w:eastAsiaTheme="minorHAnsi" w:hAnsi="Arial" w:cs="Arial"/>
      <w:b/>
      <w:bCs/>
      <w:i/>
      <w:iCs/>
      <w:color w:val="FF0000"/>
      <w:sz w:val="20"/>
      <w:u w:val="single"/>
    </w:rPr>
  </w:style>
  <w:style w:type="character" w:customStyle="1" w:styleId="ouChar">
    <w:name w:val="ou Char"/>
    <w:basedOn w:val="PargrafodaListaChar"/>
    <w:link w:val="ou"/>
    <w:rsid w:val="00E136D8"/>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pPr>
      <w:ind w:left="8726" w:hanging="504"/>
    </w:pPr>
    <w:rPr>
      <w:i/>
      <w:iCs/>
      <w:color w:val="FF0000"/>
    </w:rPr>
  </w:style>
  <w:style w:type="character" w:customStyle="1" w:styleId="Nvel2-RedChar">
    <w:name w:val="Nível 2 -Red Char"/>
    <w:basedOn w:val="Nivel2Char"/>
    <w:link w:val="Nvel2-Red"/>
    <w:qFormat/>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41257D"/>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MenoPendente6">
    <w:name w:val="Menção Pendente6"/>
    <w:basedOn w:val="Fontepargpadro"/>
    <w:uiPriority w:val="99"/>
    <w:semiHidden/>
    <w:unhideWhenUsed/>
    <w:rsid w:val="002D7D30"/>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iPriority="9"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annotation text" w:uiPriority="99"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nhideWhenUsed="0"/>
    <w:lsdException w:name="Body Tex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qFormat="1"/>
    <w:lsdException w:name="FollowedHyperlink" w:uiPriority="99"/>
    <w:lsdException w:name="Strong" w:semiHidden="0" w:uiPriority="22" w:unhideWhenUsed="0"/>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iPriority="39"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qFormat/>
    <w:rsid w:val="00BF1A7F"/>
    <w:rPr>
      <w:color w:val="000080"/>
      <w:u w:val="single"/>
    </w:rPr>
  </w:style>
  <w:style w:type="paragraph" w:styleId="Citao">
    <w:name w:val="Quote"/>
    <w:aliases w:val="TCU,Citação AGU,NotaExplicativa"/>
    <w:basedOn w:val="Normal"/>
    <w:next w:val="Normal"/>
    <w:link w:val="Citao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D61A41"/>
    <w:pPr>
      <w:numPr>
        <w:numId w:val="1"/>
      </w:numPr>
      <w:tabs>
        <w:tab w:val="left" w:pos="0"/>
      </w:tabs>
      <w:spacing w:before="240" w:after="120" w:line="276" w:lineRule="auto"/>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D61A41"/>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41257D"/>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41257D"/>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E136D8"/>
    <w:pPr>
      <w:numPr>
        <w:ilvl w:val="3"/>
      </w:numPr>
      <w:ind w:left="567" w:firstLine="0"/>
    </w:pPr>
    <w:rPr>
      <w:color w:val="auto"/>
    </w:rPr>
  </w:style>
  <w:style w:type="paragraph" w:customStyle="1" w:styleId="Nivel5">
    <w:name w:val="Nivel 5"/>
    <w:basedOn w:val="Nivel4"/>
    <w:qFormat/>
    <w:rsid w:val="0041257D"/>
    <w:pPr>
      <w:numPr>
        <w:ilvl w:val="4"/>
      </w:numPr>
      <w:ind w:left="851" w:firstLine="0"/>
    </w:pPr>
  </w:style>
  <w:style w:type="character" w:customStyle="1" w:styleId="Nivel4Char">
    <w:name w:val="Nivel 4 Char"/>
    <w:basedOn w:val="Fontepargpadro"/>
    <w:link w:val="Nivel4"/>
    <w:rsid w:val="00E136D8"/>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41257D"/>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E136D8"/>
    <w:pPr>
      <w:spacing w:before="60" w:after="60" w:line="259" w:lineRule="auto"/>
      <w:ind w:left="0"/>
      <w:contextualSpacing w:val="0"/>
      <w:jc w:val="center"/>
    </w:pPr>
    <w:rPr>
      <w:rFonts w:ascii="Arial" w:eastAsiaTheme="minorHAnsi" w:hAnsi="Arial" w:cs="Arial"/>
      <w:b/>
      <w:bCs/>
      <w:i/>
      <w:iCs/>
      <w:color w:val="FF0000"/>
      <w:sz w:val="20"/>
      <w:u w:val="single"/>
    </w:rPr>
  </w:style>
  <w:style w:type="character" w:customStyle="1" w:styleId="ouChar">
    <w:name w:val="ou Char"/>
    <w:basedOn w:val="PargrafodaListaChar"/>
    <w:link w:val="ou"/>
    <w:rsid w:val="00E136D8"/>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pPr>
      <w:ind w:left="8726" w:hanging="504"/>
    </w:pPr>
    <w:rPr>
      <w:i/>
      <w:iCs/>
      <w:color w:val="FF0000"/>
    </w:rPr>
  </w:style>
  <w:style w:type="character" w:customStyle="1" w:styleId="Nvel2-RedChar">
    <w:name w:val="Nível 2 -Red Char"/>
    <w:basedOn w:val="Nivel2Char"/>
    <w:link w:val="Nvel2-Red"/>
    <w:qFormat/>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41257D"/>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MenoPendente6">
    <w:name w:val="Menção Pendente6"/>
    <w:basedOn w:val="Fontepargpadro"/>
    <w:uiPriority w:val="99"/>
    <w:semiHidden/>
    <w:unhideWhenUsed/>
    <w:rsid w:val="002D7D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s://www.planalto.gov.br/ccivil_03/_ato2015-2018/2018/lei/l13709.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s://www.planalto.gov.br/ccivil_03/_ato2011-2014/2013/lei/l12846.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s://www.gov.br/compras/pt-br/acesso-a-informacao/legislacao/instrucoes-normativas/instrucao-normativa-seges-me-no-26-de-13-de-abril-de-2022" TargetMode="External"/><Relationship Id="rId55" Type="http://schemas.openxmlformats.org/officeDocument/2006/relationships/hyperlink" Target="http://www.planalto.gov.br/ccivil_03/_ato2019-2022/2021/lei/L14133.htm" TargetMode="External"/><Relationship Id="rId63" Type="http://schemas.openxmlformats.org/officeDocument/2006/relationships/hyperlink" Target="https://www.planalto.gov.br/ccivil_03/_ato2011-2014/2012/decreto/d7724.htm" TargetMode="External"/><Relationship Id="rId68" Type="http://schemas.openxmlformats.org/officeDocument/2006/relationships/fontTable" Target="fontTable.xml"/><Relationship Id="rId7" Type="http://schemas.microsoft.com/office/2007/relationships/stylesWithEffects" Target="stylesWithEffects.xml"/><Relationship Id="rId71"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15-2018/2018/lei/l13709.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s://www.planalto.gov.br/ccivil_03/_ato2011-2014/2013/lei/l12846.htm" TargetMode="External"/><Relationship Id="rId53" Type="http://schemas.openxmlformats.org/officeDocument/2006/relationships/hyperlink" Target="http://www.planalto.gov.br/ccivil_03/_ato2019-2022/2021/lei/L14133.htm" TargetMode="External"/><Relationship Id="rId58" Type="http://schemas.openxmlformats.org/officeDocument/2006/relationships/hyperlink" Target="https://www.planalto.gov.br/ccivil_03/leis/l8078compilado.htm" TargetMode="External"/><Relationship Id="rId66"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_ato2015-2018/2018/lei/l13709.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http://www.planalto.gov.br/ccivil_03/_ato2019-2022/2021/lei/L14133.htm" TargetMode="External"/><Relationship Id="rId61" Type="http://schemas.openxmlformats.org/officeDocument/2006/relationships/hyperlink" Target="http://www.planalto.gov.br/ccivil_03/_ato2019-2022/2021/lei/L14133.htm" TargetMode="External"/><Relationship Id="rId10" Type="http://schemas.openxmlformats.org/officeDocument/2006/relationships/footnotes" Target="footnotes.xm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www.planalto.gov.br/ccivil_03/_ato2019-2022/2021/lei/L14133.htm"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15-2018/2018/lei/l13709.htm" TargetMode="External"/><Relationship Id="rId30" Type="http://schemas.openxmlformats.org/officeDocument/2006/relationships/hyperlink" Target="https://www.planalto.gov.br/ccivil_03/_ato2015-2018/2018/lei/l13709.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http://www.planalto.gov.br/ccivil_03/_ato2019-2022/2021/lei/L14133.htm" TargetMode="External"/><Relationship Id="rId64" Type="http://schemas.openxmlformats.org/officeDocument/2006/relationships/hyperlink" Target="http://www.planalto.gov.br/ccivil_03/_ato2019-2022/2021/lei/L14133.htm" TargetMode="External"/><Relationship Id="rId69"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hyperlink" Target="http://www.planalto.gov.br/ccivil_03/_ato2019-2022/2021/lei/L14133.htm" TargetMode="External"/><Relationship Id="rId3" Type="http://schemas.openxmlformats.org/officeDocument/2006/relationships/customXml" Target="../customXml/item3.xml"/><Relationship Id="rId12" Type="http://schemas.openxmlformats.org/officeDocument/2006/relationships/image" Target="media/image1.emf"/><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_ato2015-2018/2018/lei/l13709.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25art159" TargetMode="External"/><Relationship Id="rId59" Type="http://schemas.openxmlformats.org/officeDocument/2006/relationships/hyperlink" Target="http://www.planalto.gov.br/ccivil_03/_ato2019-2022/2021/lei/L14133.htm" TargetMode="External"/><Relationship Id="rId67" Type="http://schemas.openxmlformats.org/officeDocument/2006/relationships/footer" Target="footer1.xml"/><Relationship Id="rId20" Type="http://schemas.openxmlformats.org/officeDocument/2006/relationships/hyperlink" Target="https://www.planalto.gov.br/ccivil_03/leis/l8078compilado.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www.planalto.gov.br/ccivil_03/_ato2019-2022/2021/lei/L14133.htm" TargetMode="External"/><Relationship Id="rId62" Type="http://schemas.openxmlformats.org/officeDocument/2006/relationships/hyperlink" Target="https://www.planalto.gov.br/ccivil_03/_ato2011-2014/2011/lei/l12527.htm" TargetMode="External"/><Relationship Id="rId70"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9FBD4A-DBF7-4E07-A973-35AD9C60FAB9}">
  <ds:schemaRefs>
    <ds:schemaRef ds:uri="http://schemas.microsoft.com/sharepoint/v3/contenttype/forms"/>
  </ds:schemaRefs>
</ds:datastoreItem>
</file>

<file path=customXml/itemProps2.xml><?xml version="1.0" encoding="utf-8"?>
<ds:datastoreItem xmlns:ds="http://schemas.openxmlformats.org/officeDocument/2006/customXml" ds:itemID="{E691BF97-A035-44B5-AC46-F98ECEF9548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BB134B6-CE31-4590-AF7E-39EBAFB18E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B5C91C-097D-45B5-A43D-3542520CE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5250</Words>
  <Characters>28355</Characters>
  <Application>Microsoft Office Word</Application>
  <DocSecurity>0</DocSecurity>
  <Lines>236</Lines>
  <Paragraphs>67</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33538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2024-10-16T20:34:00Z</dcterms:created>
  <dcterms:modified xsi:type="dcterms:W3CDTF">2025-02-17T20:40:00Z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